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83CC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  <w:lang w:eastAsia="en-AU"/>
        </w:rPr>
      </w:pPr>
      <w:r w:rsidRPr="00AA0C56">
        <w:rPr>
          <w:rFonts w:ascii="Arial" w:hAnsi="Arial" w:cs="Arial"/>
          <w:b/>
          <w:bCs/>
          <w:color w:val="000000"/>
          <w:sz w:val="23"/>
          <w:szCs w:val="23"/>
          <w:lang w:eastAsia="en-AU"/>
        </w:rPr>
        <w:t xml:space="preserve">INTERNATIONAL ELECTROTECHNICAL COMMISSION (IEC) SYSTEM FOR CERTIFICATION TO STANDARDS RELATING TO EQUIPMENT FOR USE IN EXPLOSIVE ATMOSPHERES (IECEx SYSTEM) </w:t>
      </w:r>
    </w:p>
    <w:p w14:paraId="2B221169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  <w:lang w:eastAsia="en-AU"/>
        </w:rPr>
      </w:pPr>
    </w:p>
    <w:p w14:paraId="5502BCFD" w14:textId="672791CC" w:rsidR="004B7903" w:rsidRPr="004B7903" w:rsidRDefault="004B7903" w:rsidP="004B7903">
      <w:pPr>
        <w:outlineLvl w:val="0"/>
        <w:rPr>
          <w:rFonts w:ascii="Arial" w:eastAsia="SimSun" w:hAnsi="Arial" w:cs="Arial"/>
          <w:b/>
          <w:bCs/>
        </w:rPr>
      </w:pPr>
      <w:r w:rsidRPr="00AA0C56">
        <w:rPr>
          <w:rFonts w:ascii="Arial" w:hAnsi="Arial" w:cs="Arial"/>
          <w:b/>
          <w:bCs/>
        </w:rPr>
        <w:t>Title</w:t>
      </w:r>
      <w:bookmarkStart w:id="0" w:name="_Hlk144977300"/>
      <w:r w:rsidRPr="00AA0C56">
        <w:rPr>
          <w:rFonts w:ascii="Arial" w:hAnsi="Arial" w:cs="Arial"/>
          <w:b/>
          <w:bCs/>
        </w:rPr>
        <w:t xml:space="preserve">: </w:t>
      </w:r>
      <w:bookmarkEnd w:id="0"/>
      <w:proofErr w:type="spellStart"/>
      <w:r w:rsidR="008744B1">
        <w:rPr>
          <w:rFonts w:ascii="Arial" w:hAnsi="Arial" w:cs="Arial"/>
          <w:b/>
          <w:bCs/>
        </w:rPr>
        <w:t>ExTAG</w:t>
      </w:r>
      <w:proofErr w:type="spellEnd"/>
      <w:r w:rsidR="008744B1">
        <w:rPr>
          <w:rFonts w:ascii="Arial" w:hAnsi="Arial" w:cs="Arial"/>
          <w:b/>
          <w:bCs/>
        </w:rPr>
        <w:t>/</w:t>
      </w:r>
      <w:r w:rsidR="00261E0F">
        <w:rPr>
          <w:rFonts w:ascii="Arial" w:hAnsi="Arial" w:cs="Arial"/>
          <w:b/>
          <w:bCs/>
        </w:rPr>
        <w:t>722</w:t>
      </w:r>
      <w:r w:rsidR="004B7143">
        <w:rPr>
          <w:rFonts w:ascii="Arial" w:hAnsi="Arial" w:cs="Arial"/>
          <w:b/>
          <w:bCs/>
        </w:rPr>
        <w:t>A</w:t>
      </w:r>
      <w:r w:rsidR="008744B1">
        <w:rPr>
          <w:rFonts w:ascii="Arial" w:hAnsi="Arial" w:cs="Arial"/>
          <w:b/>
          <w:bCs/>
        </w:rPr>
        <w:t xml:space="preserve">/CD Draft </w:t>
      </w:r>
      <w:proofErr w:type="spellStart"/>
      <w:r w:rsidR="008744B1">
        <w:rPr>
          <w:rFonts w:ascii="Arial" w:hAnsi="Arial" w:cs="Arial"/>
          <w:b/>
          <w:bCs/>
        </w:rPr>
        <w:t>ExTAG</w:t>
      </w:r>
      <w:proofErr w:type="spellEnd"/>
      <w:r w:rsidR="008744B1">
        <w:rPr>
          <w:rFonts w:ascii="Arial" w:hAnsi="Arial" w:cs="Arial"/>
          <w:b/>
          <w:bCs/>
        </w:rPr>
        <w:t xml:space="preserve"> Decision Sheet - </w:t>
      </w:r>
      <w:r w:rsidR="008744B1" w:rsidRPr="008744B1">
        <w:rPr>
          <w:rFonts w:ascii="Arial" w:eastAsia="Arial Unicode MS" w:hAnsi="Arial" w:cs="Arial"/>
          <w:b/>
          <w:bCs/>
          <w:bdr w:val="none" w:sz="0" w:space="0" w:color="auto" w:frame="1"/>
          <w:lang w:val="en-US" w:eastAsia="en-AU"/>
        </w:rPr>
        <w:t>Applicability of IEC 60079-0 for non-electrical equipment</w:t>
      </w:r>
    </w:p>
    <w:p w14:paraId="65191990" w14:textId="77777777" w:rsidR="004B7903" w:rsidRPr="00AA0C56" w:rsidRDefault="004B7903" w:rsidP="004B7903">
      <w:pPr>
        <w:outlineLvl w:val="0"/>
        <w:rPr>
          <w:rFonts w:ascii="Arial" w:hAnsi="Arial" w:cs="Arial"/>
          <w:b/>
          <w:bCs/>
          <w:color w:val="000000"/>
          <w:bdr w:val="none" w:sz="0" w:space="0" w:color="auto" w:frame="1"/>
          <w:lang w:val="en-US" w:eastAsia="en-AU"/>
        </w:rPr>
      </w:pPr>
    </w:p>
    <w:p w14:paraId="0EF6997C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  <w:r w:rsidRPr="00AA0C56">
        <w:rPr>
          <w:rFonts w:ascii="Arial" w:hAnsi="Arial" w:cs="Arial"/>
          <w:b/>
          <w:bCs/>
          <w:color w:val="000000"/>
          <w:lang w:eastAsia="en-AU"/>
        </w:rPr>
        <w:t xml:space="preserve">Circulated to: </w:t>
      </w:r>
      <w:proofErr w:type="spellStart"/>
      <w:r w:rsidRPr="00AA0C56">
        <w:rPr>
          <w:rFonts w:ascii="Arial" w:hAnsi="Arial" w:cs="Arial"/>
          <w:b/>
          <w:bCs/>
          <w:color w:val="000000"/>
          <w:lang w:eastAsia="en-AU"/>
        </w:rPr>
        <w:t>ExTAG</w:t>
      </w:r>
      <w:proofErr w:type="spellEnd"/>
      <w:r w:rsidRPr="00AA0C56">
        <w:rPr>
          <w:rFonts w:ascii="Arial" w:hAnsi="Arial" w:cs="Arial"/>
          <w:b/>
          <w:bCs/>
          <w:color w:val="000000"/>
          <w:lang w:eastAsia="en-AU"/>
        </w:rPr>
        <w:t xml:space="preserve"> – IECEx Testing and Assessment Group</w:t>
      </w:r>
    </w:p>
    <w:p w14:paraId="256ADA4D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0F4594EA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7B6E9FC8" w14:textId="77777777" w:rsidR="004B7903" w:rsidRPr="00AA0C56" w:rsidRDefault="004B7903" w:rsidP="004B7903">
      <w:pPr>
        <w:pBdr>
          <w:top w:val="thinThickSmallGap" w:sz="24" w:space="1" w:color="000099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126FE64F" w14:textId="3C8A2D96" w:rsidR="004B7903" w:rsidRPr="00AA0C56" w:rsidRDefault="004B7903" w:rsidP="00532CD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eastAsia="en-AU"/>
        </w:rPr>
      </w:pPr>
      <w:r w:rsidRPr="00AA0C56">
        <w:rPr>
          <w:rFonts w:ascii="Arial" w:hAnsi="Arial" w:cs="Arial"/>
          <w:b/>
          <w:bCs/>
          <w:color w:val="000000"/>
          <w:lang w:eastAsia="en-AU"/>
        </w:rPr>
        <w:t>INTRODUCTION</w:t>
      </w:r>
    </w:p>
    <w:p w14:paraId="69E314F3" w14:textId="77777777" w:rsidR="004B7903" w:rsidRPr="00AA0C56" w:rsidRDefault="004B7903" w:rsidP="004B790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eastAsia="en-AU"/>
        </w:rPr>
      </w:pPr>
    </w:p>
    <w:p w14:paraId="54CC76CF" w14:textId="77777777" w:rsidR="004B7143" w:rsidRDefault="00532CDB" w:rsidP="00532CDB">
      <w:pPr>
        <w:autoSpaceDE w:val="0"/>
        <w:autoSpaceDN w:val="0"/>
        <w:adjustRightInd w:val="0"/>
        <w:rPr>
          <w:rFonts w:ascii="Arial" w:eastAsia="SimSun" w:hAnsi="Arial" w:cs="Arial"/>
          <w:color w:val="000000" w:themeColor="text1"/>
        </w:rPr>
      </w:pPr>
      <w:r>
        <w:rPr>
          <w:rFonts w:ascii="Arial" w:eastAsia="SimSun" w:hAnsi="Arial" w:cs="Arial"/>
          <w:color w:val="000000" w:themeColor="text1"/>
        </w:rPr>
        <w:t>T</w:t>
      </w:r>
      <w:r w:rsidR="00AA4AE9" w:rsidRPr="008B2278">
        <w:rPr>
          <w:rFonts w:ascii="Arial" w:eastAsia="SimSun" w:hAnsi="Arial" w:cs="Arial"/>
          <w:color w:val="000000" w:themeColor="text1"/>
        </w:rPr>
        <w:t>his revised version</w:t>
      </w:r>
      <w:r w:rsidR="004B7143">
        <w:rPr>
          <w:rFonts w:ascii="Arial" w:eastAsia="SimSun" w:hAnsi="Arial" w:cs="Arial"/>
          <w:color w:val="000000" w:themeColor="text1"/>
        </w:rPr>
        <w:t>,</w:t>
      </w:r>
      <w:r w:rsidR="00AA4AE9" w:rsidRPr="008B2278">
        <w:rPr>
          <w:rFonts w:ascii="Arial" w:eastAsia="SimSun" w:hAnsi="Arial" w:cs="Arial"/>
          <w:color w:val="000000" w:themeColor="text1"/>
        </w:rPr>
        <w:t xml:space="preserve"> </w:t>
      </w:r>
      <w:proofErr w:type="spellStart"/>
      <w:r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Pr="00532CDB">
        <w:rPr>
          <w:rFonts w:ascii="Arial" w:eastAsia="SimSun" w:hAnsi="Arial" w:cs="Arial"/>
          <w:color w:val="000000" w:themeColor="text1"/>
        </w:rPr>
        <w:t xml:space="preserve">/722A/CD, Draft </w:t>
      </w:r>
      <w:proofErr w:type="spellStart"/>
      <w:r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Pr="00532CDB">
        <w:rPr>
          <w:rFonts w:ascii="Arial" w:eastAsia="SimSun" w:hAnsi="Arial" w:cs="Arial"/>
          <w:color w:val="000000" w:themeColor="text1"/>
        </w:rPr>
        <w:t xml:space="preserve"> Decision Sheet Applicability of IEC 60079-0 for non-electrical equipment</w:t>
      </w:r>
      <w:r w:rsidR="004B7143">
        <w:rPr>
          <w:rFonts w:ascii="Arial" w:eastAsia="SimSun" w:hAnsi="Arial" w:cs="Arial"/>
          <w:color w:val="000000" w:themeColor="text1"/>
        </w:rPr>
        <w:t>,</w:t>
      </w:r>
      <w:r w:rsidRPr="00532CDB">
        <w:rPr>
          <w:rFonts w:ascii="Arial" w:eastAsia="SimSun" w:hAnsi="Arial" w:cs="Arial"/>
          <w:color w:val="000000" w:themeColor="text1"/>
        </w:rPr>
        <w:t xml:space="preserve"> has been prepared by </w:t>
      </w:r>
      <w:r>
        <w:rPr>
          <w:rFonts w:ascii="Arial" w:eastAsia="SimSun" w:hAnsi="Arial" w:cs="Arial"/>
          <w:color w:val="000000" w:themeColor="text1"/>
        </w:rPr>
        <w:t xml:space="preserve">the Originator </w:t>
      </w:r>
      <w:r w:rsidRPr="00532CDB">
        <w:rPr>
          <w:rFonts w:ascii="Arial" w:eastAsia="SimSun" w:hAnsi="Arial" w:cs="Arial"/>
          <w:color w:val="000000" w:themeColor="text1"/>
        </w:rPr>
        <w:t>NEPSI, CN</w:t>
      </w:r>
      <w:r w:rsidRPr="00532CDB">
        <w:rPr>
          <w:rFonts w:ascii="Arial" w:eastAsia="SimSun" w:hAnsi="Arial" w:cs="Arial"/>
          <w:color w:val="000000" w:themeColor="text1"/>
        </w:rPr>
        <w:t xml:space="preserve"> </w:t>
      </w:r>
      <w:proofErr w:type="gramStart"/>
      <w:r w:rsidR="00AA4AE9" w:rsidRPr="008B2278">
        <w:rPr>
          <w:rFonts w:ascii="Arial" w:eastAsia="SimSun" w:hAnsi="Arial" w:cs="Arial"/>
          <w:color w:val="000000" w:themeColor="text1"/>
        </w:rPr>
        <w:t>taking into account</w:t>
      </w:r>
      <w:proofErr w:type="gramEnd"/>
      <w:r w:rsidR="00AA4AE9" w:rsidRPr="008B2278">
        <w:rPr>
          <w:rFonts w:ascii="Arial" w:eastAsia="SimSun" w:hAnsi="Arial" w:cs="Arial"/>
          <w:color w:val="000000" w:themeColor="text1"/>
        </w:rPr>
        <w:t xml:space="preserve"> comments received on </w:t>
      </w:r>
      <w:proofErr w:type="spellStart"/>
      <w:r w:rsidR="00AA4AE9" w:rsidRPr="008B2278">
        <w:rPr>
          <w:rFonts w:ascii="Arial" w:eastAsia="SimSun" w:hAnsi="Arial" w:cs="Arial"/>
          <w:color w:val="000000" w:themeColor="text1"/>
        </w:rPr>
        <w:t>ExTAG</w:t>
      </w:r>
      <w:proofErr w:type="spellEnd"/>
      <w:r w:rsidR="00AA4AE9" w:rsidRPr="008B2278">
        <w:rPr>
          <w:rFonts w:ascii="Arial" w:eastAsia="SimSun" w:hAnsi="Arial" w:cs="Arial"/>
          <w:color w:val="000000" w:themeColor="text1"/>
        </w:rPr>
        <w:t>/72</w:t>
      </w:r>
      <w:r w:rsidR="00AA4AE9">
        <w:rPr>
          <w:rFonts w:ascii="Arial" w:eastAsia="SimSun" w:hAnsi="Arial" w:cs="Arial"/>
          <w:color w:val="000000" w:themeColor="text1"/>
        </w:rPr>
        <w:t>2</w:t>
      </w:r>
      <w:r w:rsidR="00AA4AE9" w:rsidRPr="008B2278">
        <w:rPr>
          <w:rFonts w:ascii="Arial" w:eastAsia="SimSun" w:hAnsi="Arial" w:cs="Arial"/>
          <w:color w:val="000000" w:themeColor="text1"/>
        </w:rPr>
        <w:t xml:space="preserve">/CD, </w:t>
      </w:r>
      <w:r w:rsidR="004B7143">
        <w:rPr>
          <w:rFonts w:ascii="Arial" w:eastAsia="SimSun" w:hAnsi="Arial" w:cs="Arial"/>
          <w:color w:val="000000" w:themeColor="text1"/>
        </w:rPr>
        <w:t xml:space="preserve">and </w:t>
      </w:r>
      <w:r w:rsidR="00AA4AE9" w:rsidRPr="008B2278">
        <w:rPr>
          <w:rFonts w:ascii="Arial" w:eastAsia="SimSun" w:hAnsi="Arial" w:cs="Arial"/>
          <w:color w:val="000000" w:themeColor="text1"/>
        </w:rPr>
        <w:t xml:space="preserve">contained in </w:t>
      </w:r>
      <w:proofErr w:type="spellStart"/>
      <w:r w:rsidR="00AA4AE9" w:rsidRPr="008B2278">
        <w:rPr>
          <w:rFonts w:ascii="Arial" w:eastAsia="SimSun" w:hAnsi="Arial" w:cs="Arial"/>
          <w:color w:val="000000" w:themeColor="text1"/>
        </w:rPr>
        <w:t>ExTAG</w:t>
      </w:r>
      <w:proofErr w:type="spellEnd"/>
      <w:r w:rsidR="00AA4AE9" w:rsidRPr="008B2278">
        <w:rPr>
          <w:rFonts w:ascii="Arial" w:eastAsia="SimSun" w:hAnsi="Arial" w:cs="Arial"/>
          <w:color w:val="000000" w:themeColor="text1"/>
        </w:rPr>
        <w:t>/</w:t>
      </w:r>
      <w:r>
        <w:rPr>
          <w:rFonts w:ascii="Arial" w:eastAsia="SimSun" w:hAnsi="Arial" w:cs="Arial"/>
          <w:color w:val="000000" w:themeColor="text1"/>
        </w:rPr>
        <w:t>725</w:t>
      </w:r>
      <w:r w:rsidR="00AA4AE9" w:rsidRPr="008B2278">
        <w:rPr>
          <w:rFonts w:ascii="Arial" w:eastAsia="SimSun" w:hAnsi="Arial" w:cs="Arial"/>
          <w:color w:val="000000" w:themeColor="text1"/>
        </w:rPr>
        <w:t>/CC</w:t>
      </w:r>
      <w:r>
        <w:rPr>
          <w:rFonts w:ascii="Arial" w:eastAsia="SimSun" w:hAnsi="Arial" w:cs="Arial"/>
          <w:color w:val="000000" w:themeColor="text1"/>
        </w:rPr>
        <w:t xml:space="preserve"> </w:t>
      </w:r>
      <w:r w:rsidRPr="00532CDB">
        <w:rPr>
          <w:rFonts w:ascii="Arial" w:eastAsia="SimSun" w:hAnsi="Arial" w:cs="Arial"/>
          <w:color w:val="000000" w:themeColor="text1"/>
        </w:rPr>
        <w:t>C</w:t>
      </w:r>
      <w:r w:rsidRPr="00532CDB">
        <w:rPr>
          <w:rFonts w:ascii="Arial" w:eastAsia="SimSun" w:hAnsi="Arial" w:cs="Arial"/>
          <w:color w:val="000000" w:themeColor="text1"/>
        </w:rPr>
        <w:t xml:space="preserve">ompilation of Comments on </w:t>
      </w:r>
      <w:proofErr w:type="spellStart"/>
      <w:r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Pr="00532CDB">
        <w:rPr>
          <w:rFonts w:ascii="Arial" w:eastAsia="SimSun" w:hAnsi="Arial" w:cs="Arial"/>
          <w:color w:val="000000" w:themeColor="text1"/>
        </w:rPr>
        <w:t xml:space="preserve">/722/CD – Draft </w:t>
      </w:r>
      <w:proofErr w:type="spellStart"/>
      <w:r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Pr="00532CDB">
        <w:rPr>
          <w:rFonts w:ascii="Arial" w:eastAsia="SimSun" w:hAnsi="Arial" w:cs="Arial"/>
          <w:color w:val="000000" w:themeColor="text1"/>
        </w:rPr>
        <w:t xml:space="preserve"> Decision Sheet - Applicability of IEC 60079-0 for non-electrical equipment</w:t>
      </w:r>
      <w:r w:rsidR="004B7143">
        <w:rPr>
          <w:rFonts w:ascii="Arial" w:eastAsia="SimSun" w:hAnsi="Arial" w:cs="Arial"/>
          <w:color w:val="000000" w:themeColor="text1"/>
        </w:rPr>
        <w:t xml:space="preserve">. </w:t>
      </w:r>
    </w:p>
    <w:p w14:paraId="12A18D90" w14:textId="77777777" w:rsidR="004B7143" w:rsidRDefault="004B7143" w:rsidP="00532CDB">
      <w:pPr>
        <w:autoSpaceDE w:val="0"/>
        <w:autoSpaceDN w:val="0"/>
        <w:adjustRightInd w:val="0"/>
        <w:rPr>
          <w:rFonts w:ascii="Arial" w:eastAsia="SimSun" w:hAnsi="Arial" w:cs="Arial"/>
          <w:color w:val="000000" w:themeColor="text1"/>
        </w:rPr>
      </w:pPr>
    </w:p>
    <w:p w14:paraId="21BA3180" w14:textId="251122F4" w:rsidR="00AA4AE9" w:rsidRDefault="004B7143" w:rsidP="00532CDB">
      <w:pPr>
        <w:autoSpaceDE w:val="0"/>
        <w:autoSpaceDN w:val="0"/>
        <w:adjustRightInd w:val="0"/>
        <w:rPr>
          <w:rFonts w:ascii="Arial" w:eastAsia="SimSun" w:hAnsi="Arial" w:cs="Arial"/>
          <w:color w:val="000000" w:themeColor="text1"/>
        </w:rPr>
      </w:pPr>
      <w:r>
        <w:rPr>
          <w:rFonts w:ascii="Arial" w:eastAsia="SimSun" w:hAnsi="Arial" w:cs="Arial"/>
          <w:color w:val="000000" w:themeColor="text1"/>
        </w:rPr>
        <w:t>This document</w:t>
      </w:r>
      <w:r w:rsidR="00532CDB">
        <w:rPr>
          <w:rFonts w:ascii="Arial" w:eastAsia="SimSun" w:hAnsi="Arial" w:cs="Arial"/>
          <w:color w:val="000000" w:themeColor="text1"/>
        </w:rPr>
        <w:t xml:space="preserve"> </w:t>
      </w:r>
      <w:r w:rsidR="00532CDB" w:rsidRPr="00532CDB">
        <w:rPr>
          <w:rFonts w:ascii="Arial" w:eastAsia="SimSun" w:hAnsi="Arial" w:cs="Arial"/>
          <w:color w:val="000000" w:themeColor="text1"/>
        </w:rPr>
        <w:t xml:space="preserve">is issued for consideration by </w:t>
      </w:r>
      <w:proofErr w:type="spellStart"/>
      <w:r w:rsidR="00532CDB"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="00532CDB" w:rsidRPr="00532CDB">
        <w:rPr>
          <w:rFonts w:ascii="Arial" w:eastAsia="SimSun" w:hAnsi="Arial" w:cs="Arial"/>
          <w:color w:val="000000" w:themeColor="text1"/>
        </w:rPr>
        <w:t xml:space="preserve"> during the </w:t>
      </w:r>
      <w:proofErr w:type="spellStart"/>
      <w:r w:rsidR="00532CDB" w:rsidRPr="00532CDB">
        <w:rPr>
          <w:rFonts w:ascii="Arial" w:eastAsia="SimSun" w:hAnsi="Arial" w:cs="Arial"/>
          <w:color w:val="000000" w:themeColor="text1"/>
        </w:rPr>
        <w:t>ExTAG</w:t>
      </w:r>
      <w:proofErr w:type="spellEnd"/>
      <w:r w:rsidR="00532CDB" w:rsidRPr="00532CDB">
        <w:rPr>
          <w:rFonts w:ascii="Arial" w:eastAsia="SimSun" w:hAnsi="Arial" w:cs="Arial"/>
          <w:color w:val="000000" w:themeColor="text1"/>
        </w:rPr>
        <w:t xml:space="preserve"> Brazil Meeting.</w:t>
      </w:r>
    </w:p>
    <w:p w14:paraId="44D87F2B" w14:textId="77777777" w:rsidR="00AA4AE9" w:rsidRDefault="00AA4AE9" w:rsidP="002C53A1">
      <w:pPr>
        <w:jc w:val="both"/>
        <w:rPr>
          <w:rFonts w:ascii="Arial" w:eastAsia="Arial Unicode MS" w:hAnsi="Arial" w:cs="Arial"/>
          <w:color w:val="000000"/>
          <w:lang w:eastAsia="en-AU"/>
        </w:rPr>
      </w:pPr>
    </w:p>
    <w:p w14:paraId="2DDBF4C5" w14:textId="04E82FC6" w:rsidR="002C53A1" w:rsidRPr="002C53A1" w:rsidRDefault="002C53A1" w:rsidP="002C53A1">
      <w:pPr>
        <w:jc w:val="both"/>
        <w:rPr>
          <w:rFonts w:ascii="Arial" w:eastAsia="Arial Unicode MS" w:hAnsi="Arial" w:cs="Arial"/>
          <w:b/>
          <w:bCs/>
          <w:color w:val="FF0000"/>
          <w:sz w:val="22"/>
          <w:szCs w:val="22"/>
          <w:lang w:val="en-GB" w:eastAsia="en-AU"/>
        </w:rPr>
      </w:pPr>
    </w:p>
    <w:p w14:paraId="6A49EAAD" w14:textId="77777777" w:rsidR="002C53A1" w:rsidRDefault="002C53A1" w:rsidP="002C53A1">
      <w:pPr>
        <w:rPr>
          <w:rFonts w:ascii="Arial" w:eastAsia="SimSun" w:hAnsi="Arial" w:cs="Arial"/>
          <w:color w:val="000000" w:themeColor="text1"/>
        </w:rPr>
      </w:pPr>
    </w:p>
    <w:p w14:paraId="30BCE922" w14:textId="77777777" w:rsidR="002C53A1" w:rsidRDefault="002C53A1" w:rsidP="002C53A1">
      <w:pPr>
        <w:jc w:val="both"/>
        <w:rPr>
          <w:rFonts w:ascii="Arial" w:eastAsia="SimSun" w:hAnsi="Arial" w:cs="Arial"/>
          <w:lang w:val="en-GB"/>
        </w:rPr>
      </w:pPr>
    </w:p>
    <w:p w14:paraId="5A48819C" w14:textId="77777777" w:rsidR="002C53A1" w:rsidRDefault="004B7143" w:rsidP="002C53A1">
      <w:pPr>
        <w:rPr>
          <w:rFonts w:ascii="Arial" w:eastAsia="SimSun" w:hAnsi="Arial" w:cs="Arial"/>
          <w:b/>
          <w:lang w:val="en-GB"/>
        </w:rPr>
      </w:pPr>
      <w:hyperlink r:id="rId7" w:history="1">
        <w:r w:rsidR="002C53A1">
          <w:rPr>
            <w:rStyle w:val="Hyperlink"/>
            <w:rFonts w:ascii="Arial" w:eastAsia="SimSun" w:hAnsi="Arial" w:cs="Arial"/>
            <w:b/>
            <w:color w:val="0563C1"/>
            <w:lang w:val="en-GB"/>
          </w:rPr>
          <w:t>Christine Kane</w:t>
        </w:r>
      </w:hyperlink>
    </w:p>
    <w:p w14:paraId="2AA129B8" w14:textId="77777777" w:rsidR="002C53A1" w:rsidRDefault="002C53A1" w:rsidP="002C53A1">
      <w:pPr>
        <w:rPr>
          <w:rFonts w:ascii="Arial" w:eastAsia="SimSun" w:hAnsi="Arial" w:cs="Arial"/>
          <w:lang w:val="en-GB"/>
        </w:rPr>
      </w:pPr>
    </w:p>
    <w:p w14:paraId="03CA4ED7" w14:textId="77777777" w:rsidR="002C53A1" w:rsidRDefault="002C53A1" w:rsidP="002C53A1">
      <w:pPr>
        <w:rPr>
          <w:rFonts w:ascii="Arial" w:eastAsia="SimSun" w:hAnsi="Arial" w:cs="Arial"/>
          <w:b/>
          <w:lang w:val="en-GB"/>
        </w:rPr>
      </w:pPr>
      <w:proofErr w:type="spellStart"/>
      <w:r>
        <w:rPr>
          <w:rFonts w:ascii="Arial" w:eastAsia="SimSun" w:hAnsi="Arial" w:cs="Arial"/>
          <w:b/>
          <w:lang w:val="en-GB"/>
        </w:rPr>
        <w:t>ExTAG</w:t>
      </w:r>
      <w:proofErr w:type="spellEnd"/>
      <w:r>
        <w:rPr>
          <w:rFonts w:ascii="Arial" w:eastAsia="SimSun" w:hAnsi="Arial" w:cs="Arial"/>
          <w:b/>
          <w:lang w:val="en-GB"/>
        </w:rPr>
        <w:t xml:space="preserve"> Secretariat</w:t>
      </w:r>
    </w:p>
    <w:p w14:paraId="4CB11C5C" w14:textId="575D018D" w:rsidR="002C53A1" w:rsidRDefault="002C53A1" w:rsidP="004B7903">
      <w:pPr>
        <w:spacing w:line="256" w:lineRule="auto"/>
        <w:rPr>
          <w:rFonts w:ascii="Arial" w:hAnsi="Arial" w:cs="Arial"/>
          <w:bCs/>
        </w:rPr>
      </w:pPr>
    </w:p>
    <w:p w14:paraId="62102D3F" w14:textId="0DBB21CF" w:rsidR="002C53A1" w:rsidRDefault="002C53A1" w:rsidP="004B7903">
      <w:pPr>
        <w:spacing w:line="256" w:lineRule="auto"/>
        <w:rPr>
          <w:rFonts w:ascii="Arial" w:hAnsi="Arial" w:cs="Arial"/>
          <w:bCs/>
        </w:rPr>
      </w:pPr>
    </w:p>
    <w:p w14:paraId="5F0CABB5" w14:textId="53669A3D" w:rsidR="002C53A1" w:rsidRDefault="002C53A1" w:rsidP="004B7903">
      <w:pPr>
        <w:spacing w:line="256" w:lineRule="auto"/>
        <w:rPr>
          <w:rFonts w:ascii="Arial" w:hAnsi="Arial" w:cs="Arial"/>
          <w:bCs/>
        </w:rPr>
      </w:pPr>
    </w:p>
    <w:p w14:paraId="2237F672" w14:textId="77777777" w:rsidR="002C53A1" w:rsidRDefault="002C53A1" w:rsidP="004B7903">
      <w:pPr>
        <w:spacing w:line="256" w:lineRule="auto"/>
        <w:rPr>
          <w:rFonts w:ascii="Arial" w:hAnsi="Arial" w:cs="Arial"/>
          <w:bCs/>
        </w:rPr>
      </w:pPr>
    </w:p>
    <w:p w14:paraId="228F773A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tbl>
      <w:tblPr>
        <w:tblW w:w="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4320"/>
      </w:tblGrid>
      <w:tr w:rsidR="002C53A1" w14:paraId="1924F1DD" w14:textId="77777777" w:rsidTr="002C53A1">
        <w:tc>
          <w:tcPr>
            <w:tcW w:w="4320" w:type="dxa"/>
            <w:tcBorders>
              <w:top w:val="triple" w:sz="4" w:space="0" w:color="0000FF"/>
              <w:left w:val="triple" w:sz="4" w:space="0" w:color="0000FF"/>
              <w:bottom w:val="triple" w:sz="4" w:space="0" w:color="0000FF"/>
              <w:right w:val="nil"/>
            </w:tcBorders>
            <w:hideMark/>
          </w:tcPr>
          <w:p w14:paraId="15D43EE9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AU"/>
              </w:rPr>
              <w:t>Address:</w:t>
            </w:r>
          </w:p>
          <w:p w14:paraId="0A7E31B0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Level 17, Angel Place</w:t>
            </w:r>
          </w:p>
          <w:p w14:paraId="2644D387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123 Pitt Street</w:t>
            </w:r>
          </w:p>
          <w:p w14:paraId="3973AA6D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Sydney NSW 2000</w:t>
            </w:r>
          </w:p>
          <w:p w14:paraId="255DDCE9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Australia</w:t>
            </w:r>
          </w:p>
        </w:tc>
        <w:tc>
          <w:tcPr>
            <w:tcW w:w="4320" w:type="dxa"/>
            <w:tcBorders>
              <w:top w:val="triple" w:sz="4" w:space="0" w:color="0000FF"/>
              <w:left w:val="nil"/>
              <w:bottom w:val="triple" w:sz="4" w:space="0" w:color="0000FF"/>
              <w:right w:val="triple" w:sz="4" w:space="0" w:color="0000FF"/>
            </w:tcBorders>
            <w:hideMark/>
          </w:tcPr>
          <w:p w14:paraId="1CF08ACC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Contact Details:</w:t>
            </w:r>
          </w:p>
          <w:p w14:paraId="530977C5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Tel: +61 2 46 28 4690</w:t>
            </w:r>
          </w:p>
          <w:p w14:paraId="2D449B3B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Fax: +61 2 46 27 5285</w:t>
            </w:r>
          </w:p>
          <w:p w14:paraId="3C03F808" w14:textId="77777777" w:rsidR="002C53A1" w:rsidRDefault="002C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e-mail: info@iecex.com</w:t>
            </w:r>
          </w:p>
          <w:p w14:paraId="7F4F1D53" w14:textId="77777777" w:rsidR="002C53A1" w:rsidRDefault="004B714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hyperlink r:id="rId8" w:history="1">
              <w:r w:rsidR="002C53A1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http://www.iecex.com</w:t>
              </w:r>
            </w:hyperlink>
          </w:p>
        </w:tc>
      </w:tr>
    </w:tbl>
    <w:p w14:paraId="79661FAD" w14:textId="77777777" w:rsidR="004B7903" w:rsidRDefault="004B7903" w:rsidP="004B7903">
      <w:pPr>
        <w:spacing w:line="256" w:lineRule="auto"/>
        <w:rPr>
          <w:rFonts w:ascii="Arial" w:hAnsi="Arial" w:cs="Arial"/>
          <w:bCs/>
        </w:rPr>
      </w:pPr>
    </w:p>
    <w:p w14:paraId="5D3A10C8" w14:textId="17A29EFA" w:rsidR="004B7903" w:rsidRDefault="004B7903">
      <w:pP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</w:pPr>
      <w:r>
        <w:rPr>
          <w:rFonts w:ascii="Arial" w:hAnsi="Arial" w:cs="Arial"/>
          <w:b/>
          <w:bCs/>
          <w:spacing w:val="8"/>
          <w:sz w:val="20"/>
          <w:szCs w:val="20"/>
          <w:lang w:val="en-US" w:eastAsia="zh-CN"/>
        </w:rPr>
        <w:br w:type="page"/>
      </w:r>
    </w:p>
    <w:p w14:paraId="21500430" w14:textId="77777777" w:rsidR="00281EDD" w:rsidRDefault="00281EDD" w:rsidP="00281EDD">
      <w:pPr>
        <w:pStyle w:val="MAIN-TITLE"/>
        <w:spacing w:afterLines="100" w:after="240"/>
      </w:pPr>
      <w:r>
        <w:lastRenderedPageBreak/>
        <w:t>IEC System for certification to standards relating to equipment for use in Explosive Atmospheres (IECEx System)</w:t>
      </w:r>
    </w:p>
    <w:p w14:paraId="15BD66A1" w14:textId="13A25835" w:rsidR="00281EDD" w:rsidRPr="009B3A2E" w:rsidRDefault="00281EDD" w:rsidP="00281EDD">
      <w:pPr>
        <w:pStyle w:val="MAIN-TITLE"/>
      </w:pPr>
      <w:r w:rsidRPr="00126D0B">
        <w:t>C</w:t>
      </w:r>
      <w:r w:rsidRPr="00126D0B">
        <w:rPr>
          <w:rFonts w:hint="eastAsia"/>
        </w:rPr>
        <w:t>ollection</w:t>
      </w:r>
      <w:r w:rsidRPr="00126D0B">
        <w:t xml:space="preserve"> </w:t>
      </w:r>
      <w:r w:rsidRPr="00126D0B">
        <w:rPr>
          <w:rFonts w:hint="eastAsia"/>
        </w:rPr>
        <w:t>of</w:t>
      </w:r>
      <w:r w:rsidRPr="00126D0B">
        <w:t xml:space="preserve"> IECEx / </w:t>
      </w:r>
      <w:proofErr w:type="spellStart"/>
      <w:r w:rsidRPr="00126D0B">
        <w:t>ExTAG</w:t>
      </w:r>
      <w:proofErr w:type="spellEnd"/>
      <w:r w:rsidRPr="00126D0B">
        <w:t xml:space="preserve"> D</w:t>
      </w:r>
      <w:r w:rsidRPr="00126D0B">
        <w:rPr>
          <w:rFonts w:hint="eastAsia"/>
        </w:rPr>
        <w:t>ecision</w:t>
      </w:r>
      <w:r w:rsidR="009B3A2E">
        <w:t>, F-014</w:t>
      </w:r>
    </w:p>
    <w:p w14:paraId="1E16E304" w14:textId="77777777" w:rsidR="00281EDD" w:rsidRDefault="00281EDD" w:rsidP="00281E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2637"/>
      </w:tblGrid>
      <w:tr w:rsidR="00281EDD" w14:paraId="1809F928" w14:textId="77777777" w:rsidTr="009052A7">
        <w:trPr>
          <w:trHeight w:val="1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D097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  <w:lang w:val="it-IT"/>
              </w:rPr>
            </w:pPr>
            <w:r>
              <w:rPr>
                <w:sz w:val="20"/>
                <w:lang w:val="it-IT"/>
              </w:rPr>
              <w:t>Standard:</w:t>
            </w:r>
          </w:p>
          <w:p w14:paraId="4CC21D47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ISO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 80079</w:t>
            </w: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-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36:2016 </w:t>
            </w: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Ed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>.1.0</w:t>
            </w:r>
          </w:p>
          <w:p w14:paraId="4DEA0056" w14:textId="77777777" w:rsidR="00281EDD" w:rsidRPr="0000701A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ISO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 80079</w:t>
            </w: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-</w:t>
            </w:r>
            <w:r>
              <w:rPr>
                <w:rFonts w:eastAsia="DengXian"/>
                <w:b w:val="0"/>
                <w:sz w:val="20"/>
                <w:lang w:val="it-IT" w:eastAsia="zh-CN"/>
              </w:rPr>
              <w:t>37:2016 Ed.1.0</w:t>
            </w:r>
          </w:p>
          <w:p w14:paraId="63FBC4DA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 w:hint="eastAsia"/>
                <w:b w:val="0"/>
                <w:sz w:val="20"/>
                <w:lang w:val="it-IT" w:eastAsia="zh-CN"/>
              </w:rPr>
              <w:t>IEC 60079-0: 2011 Ed.6.0</w:t>
            </w:r>
          </w:p>
          <w:p w14:paraId="251BD164" w14:textId="78BD8097" w:rsidR="008D5381" w:rsidRPr="00F25924" w:rsidRDefault="008D5381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IEC 60079-0: 2017 Ed.7.0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9D41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sz w:val="20"/>
                <w:lang w:val="it-IT"/>
              </w:rPr>
              <w:t>Clause</w:t>
            </w:r>
            <w:r>
              <w:rPr>
                <w:b w:val="0"/>
                <w:bCs w:val="0"/>
                <w:sz w:val="20"/>
              </w:rPr>
              <w:t xml:space="preserve">:  </w:t>
            </w:r>
          </w:p>
          <w:p w14:paraId="2B699BBC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bCs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Chapter 1</w:t>
            </w:r>
          </w:p>
          <w:p w14:paraId="4ADA5BC2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bCs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Chapter 1</w:t>
            </w:r>
          </w:p>
          <w:p w14:paraId="7B807382" w14:textId="2801A142" w:rsidR="008744B1" w:rsidRDefault="008744B1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bCs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All relevant</w:t>
            </w:r>
          </w:p>
          <w:p w14:paraId="0D883BF7" w14:textId="2037FFBE" w:rsidR="008744B1" w:rsidRPr="00CA5FC9" w:rsidRDefault="008744B1" w:rsidP="008744B1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bCs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All relevant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1CD7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sz w:val="20"/>
              </w:rPr>
            </w:pPr>
            <w:r w:rsidRPr="00EB1711">
              <w:rPr>
                <w:sz w:val="20"/>
                <w:lang w:val="it-IT"/>
              </w:rPr>
              <w:t>Date</w:t>
            </w:r>
            <w:r>
              <w:rPr>
                <w:b w:val="0"/>
                <w:sz w:val="20"/>
              </w:rPr>
              <w:t>:</w:t>
            </w:r>
          </w:p>
          <w:p w14:paraId="146C4118" w14:textId="4541F2DE" w:rsidR="00281EDD" w:rsidRPr="00CA5FC9" w:rsidRDefault="008D5381" w:rsidP="00AA4AE9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2024-0</w:t>
            </w:r>
            <w:ins w:id="1" w:author="Jianping Xu" w:date="2024-07-13T12:05:00Z">
              <w:r w:rsidR="00AA4AE9">
                <w:rPr>
                  <w:rFonts w:eastAsiaTheme="minorEastAsia"/>
                  <w:b w:val="0"/>
                  <w:sz w:val="20"/>
                  <w:lang w:eastAsia="zh-CN"/>
                </w:rPr>
                <w:t>7</w:t>
              </w:r>
            </w:ins>
            <w:del w:id="2" w:author="Jianping Xu" w:date="2024-07-13T12:05:00Z">
              <w:r w:rsidDel="00AA4AE9">
                <w:rPr>
                  <w:rFonts w:eastAsiaTheme="minorEastAsia"/>
                  <w:b w:val="0"/>
                  <w:sz w:val="20"/>
                  <w:lang w:eastAsia="zh-CN"/>
                </w:rPr>
                <w:delText>5</w:delText>
              </w:r>
            </w:del>
            <w:r>
              <w:rPr>
                <w:rFonts w:eastAsiaTheme="minorEastAsia"/>
                <w:b w:val="0"/>
                <w:sz w:val="20"/>
                <w:lang w:eastAsia="zh-CN"/>
              </w:rPr>
              <w:t>-</w:t>
            </w:r>
            <w:ins w:id="3" w:author="Jianping Xu" w:date="2024-07-13T12:05:00Z">
              <w:r w:rsidR="009052A7">
                <w:rPr>
                  <w:rFonts w:eastAsiaTheme="minorEastAsia"/>
                  <w:b w:val="0"/>
                  <w:sz w:val="20"/>
                  <w:lang w:eastAsia="zh-CN"/>
                </w:rPr>
                <w:t>17</w:t>
              </w:r>
            </w:ins>
            <w:del w:id="4" w:author="Jianping Xu" w:date="2024-07-13T12:05:00Z">
              <w:r w:rsidDel="00AA4AE9">
                <w:rPr>
                  <w:rFonts w:eastAsiaTheme="minorEastAsia"/>
                  <w:b w:val="0"/>
                  <w:sz w:val="20"/>
                  <w:lang w:eastAsia="zh-CN"/>
                </w:rPr>
                <w:delText>08</w:delText>
              </w:r>
            </w:del>
          </w:p>
        </w:tc>
      </w:tr>
      <w:tr w:rsidR="00281EDD" w14:paraId="2FF4E34D" w14:textId="77777777" w:rsidTr="009052A7">
        <w:trPr>
          <w:trHeight w:val="98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8394A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  <w:lang w:eastAsia="zh-CN"/>
              </w:rPr>
            </w:pPr>
            <w:r w:rsidRPr="00EB1711">
              <w:rPr>
                <w:sz w:val="20"/>
                <w:lang w:val="it-IT"/>
              </w:rPr>
              <w:t>Subject</w:t>
            </w:r>
            <w:r>
              <w:rPr>
                <w:b w:val="0"/>
                <w:bCs w:val="0"/>
                <w:sz w:val="20"/>
                <w:lang w:eastAsia="zh-CN"/>
              </w:rPr>
              <w:t>:</w:t>
            </w:r>
          </w:p>
          <w:p w14:paraId="3DAAA9D8" w14:textId="3381FEF7" w:rsidR="00281EDD" w:rsidRPr="0000701A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bCs w:val="0"/>
                <w:sz w:val="20"/>
                <w:lang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>Applicability of IEC 60079-0 for non-electrical equipment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4294C4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Key </w:t>
            </w:r>
            <w:r w:rsidRPr="00EB1711">
              <w:rPr>
                <w:sz w:val="20"/>
                <w:lang w:val="it-IT"/>
              </w:rPr>
              <w:t>words</w:t>
            </w:r>
            <w:r>
              <w:rPr>
                <w:b w:val="0"/>
                <w:bCs w:val="0"/>
                <w:sz w:val="20"/>
              </w:rPr>
              <w:t>:</w:t>
            </w:r>
          </w:p>
          <w:p w14:paraId="3052001E" w14:textId="54272E45" w:rsidR="00281EDD" w:rsidRDefault="009052A7" w:rsidP="009052A7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- </w:t>
            </w:r>
            <w:r w:rsidR="00281EDD" w:rsidRPr="00CA5FC9">
              <w:rPr>
                <w:rFonts w:eastAsia="DengXian"/>
                <w:b w:val="0"/>
                <w:sz w:val="20"/>
                <w:lang w:val="it-IT" w:eastAsia="zh-CN"/>
              </w:rPr>
              <w:t>Applicability</w:t>
            </w:r>
          </w:p>
          <w:p w14:paraId="54DB3B5D" w14:textId="60E7B927" w:rsidR="00281EDD" w:rsidRDefault="009052A7" w:rsidP="009052A7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="DengXian"/>
                <w:b w:val="0"/>
                <w:sz w:val="20"/>
                <w:lang w:val="it-IT"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- </w:t>
            </w:r>
            <w:r w:rsidR="00281EDD" w:rsidRPr="00CA5FC9">
              <w:rPr>
                <w:rFonts w:eastAsia="DengXian"/>
                <w:b w:val="0"/>
                <w:sz w:val="20"/>
                <w:lang w:val="it-IT" w:eastAsia="zh-CN"/>
              </w:rPr>
              <w:t>IEC 60079-0</w:t>
            </w:r>
          </w:p>
          <w:p w14:paraId="6304F103" w14:textId="7D2EC793" w:rsidR="00281EDD" w:rsidRPr="009052A7" w:rsidRDefault="009052A7" w:rsidP="009052A7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ins w:id="5" w:author="Jianping Xu" w:date="2024-07-17T10:31:00Z"/>
                <w:rFonts w:eastAsiaTheme="minorEastAsia"/>
                <w:bCs w:val="0"/>
                <w:sz w:val="20"/>
                <w:lang w:eastAsia="zh-CN"/>
              </w:rPr>
            </w:pPr>
            <w:r>
              <w:rPr>
                <w:rFonts w:eastAsia="DengXian"/>
                <w:b w:val="0"/>
                <w:sz w:val="20"/>
                <w:lang w:val="it-IT" w:eastAsia="zh-CN"/>
              </w:rPr>
              <w:t xml:space="preserve">- </w:t>
            </w:r>
            <w:r w:rsidR="00281EDD">
              <w:rPr>
                <w:rFonts w:eastAsia="DengXian"/>
                <w:b w:val="0"/>
                <w:sz w:val="20"/>
                <w:lang w:val="it-IT" w:eastAsia="zh-CN"/>
              </w:rPr>
              <w:t>Non-electrical equipment</w:t>
            </w:r>
          </w:p>
          <w:p w14:paraId="79814F06" w14:textId="7FCF8B0F" w:rsidR="009052A7" w:rsidRPr="00F25924" w:rsidRDefault="009052A7" w:rsidP="009052A7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Cs w:val="0"/>
                <w:sz w:val="20"/>
                <w:lang w:eastAsia="zh-CN"/>
              </w:rPr>
            </w:pPr>
            <w:ins w:id="6" w:author="Jianping Xu" w:date="2024-07-17T10:33:00Z">
              <w:r>
                <w:rPr>
                  <w:rFonts w:eastAsia="DengXian"/>
                  <w:b w:val="0"/>
                  <w:sz w:val="20"/>
                  <w:lang w:val="it-IT" w:eastAsia="zh-CN"/>
                </w:rPr>
                <w:t xml:space="preserve">- </w:t>
              </w:r>
            </w:ins>
            <w:ins w:id="7" w:author="Jianping Xu" w:date="2024-07-17T10:31:00Z">
              <w:r>
                <w:rPr>
                  <w:rFonts w:eastAsia="DengXian"/>
                  <w:b w:val="0"/>
                  <w:sz w:val="20"/>
                  <w:lang w:val="it-IT" w:eastAsia="zh-CN"/>
                </w:rPr>
                <w:t>Testing and assessment</w:t>
              </w:r>
            </w:ins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9D20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sz w:val="20"/>
              </w:rPr>
            </w:pPr>
            <w:r w:rsidRPr="00EB1711">
              <w:rPr>
                <w:sz w:val="20"/>
                <w:lang w:val="it-IT"/>
              </w:rPr>
              <w:t>Originator</w:t>
            </w:r>
            <w:r w:rsidRPr="00BB2373">
              <w:rPr>
                <w:sz w:val="20"/>
                <w:lang w:val="it-IT"/>
              </w:rPr>
              <w:t xml:space="preserve"> of proposal: </w:t>
            </w:r>
          </w:p>
          <w:p w14:paraId="4EB5CFE2" w14:textId="77777777" w:rsidR="00281EDD" w:rsidRPr="00F25924" w:rsidRDefault="00281EDD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sz w:val="20"/>
                <w:lang w:eastAsia="zh-CN"/>
              </w:rPr>
            </w:pPr>
            <w:r w:rsidRPr="00CA5FC9">
              <w:rPr>
                <w:rFonts w:eastAsia="DengXian" w:hint="eastAsia"/>
                <w:b w:val="0"/>
                <w:sz w:val="20"/>
                <w:lang w:val="it-IT" w:eastAsia="zh-CN"/>
              </w:rPr>
              <w:t>NEPSI CN</w:t>
            </w:r>
          </w:p>
        </w:tc>
      </w:tr>
      <w:tr w:rsidR="00281EDD" w14:paraId="6A923A06" w14:textId="77777777" w:rsidTr="009052A7">
        <w:trPr>
          <w:trHeight w:val="7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0BE6A" w14:textId="77777777" w:rsidR="00281EDD" w:rsidRPr="00EB1711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</w:rPr>
            </w:pPr>
            <w:r w:rsidRPr="00EB1711">
              <w:rPr>
                <w:bCs w:val="0"/>
                <w:sz w:val="20"/>
              </w:rPr>
              <w:t xml:space="preserve">Status </w:t>
            </w:r>
            <w:r w:rsidRPr="00EB1711">
              <w:rPr>
                <w:sz w:val="20"/>
                <w:lang w:val="it-IT"/>
              </w:rPr>
              <w:t>of</w:t>
            </w:r>
            <w:r w:rsidRPr="00EB1711">
              <w:rPr>
                <w:bCs w:val="0"/>
                <w:sz w:val="20"/>
              </w:rPr>
              <w:t xml:space="preserve"> document: </w:t>
            </w:r>
          </w:p>
          <w:p w14:paraId="5D55C03F" w14:textId="77777777" w:rsidR="00281EDD" w:rsidRPr="00212B4A" w:rsidRDefault="00281EDD" w:rsidP="00CA376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Draft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25A0" w14:textId="77777777" w:rsidR="00281EDD" w:rsidRDefault="00281EDD" w:rsidP="00281EDD">
            <w:pPr>
              <w:widowControl w:val="0"/>
              <w:numPr>
                <w:ilvl w:val="0"/>
                <w:numId w:val="1"/>
              </w:numPr>
              <w:adjustRightInd w:val="0"/>
              <w:snapToGrid w:val="0"/>
              <w:spacing w:beforeLines="15" w:before="36" w:afterLines="15" w:after="36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44D1" w14:textId="77777777" w:rsidR="00281EDD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 w:val="0"/>
                <w:bCs w:val="0"/>
                <w:sz w:val="20"/>
              </w:rPr>
            </w:pPr>
            <w:r w:rsidRPr="00BB2373">
              <w:rPr>
                <w:sz w:val="20"/>
                <w:lang w:val="it-IT"/>
              </w:rPr>
              <w:t>TC/SC involved</w:t>
            </w:r>
            <w:r>
              <w:rPr>
                <w:b w:val="0"/>
                <w:bCs w:val="0"/>
                <w:sz w:val="20"/>
              </w:rPr>
              <w:t xml:space="preserve">: </w:t>
            </w:r>
          </w:p>
          <w:p w14:paraId="27B1C9AA" w14:textId="3BEB5E31" w:rsidR="00281EDD" w:rsidRPr="00CC55E6" w:rsidRDefault="008B6274" w:rsidP="00CA376D">
            <w:pPr>
              <w:pStyle w:val="Subtitle"/>
              <w:widowControl w:val="0"/>
              <w:adjustRightInd w:val="0"/>
              <w:snapToGrid w:val="0"/>
              <w:spacing w:beforeLines="15" w:before="36" w:afterLines="15" w:after="36"/>
              <w:rPr>
                <w:rFonts w:eastAsiaTheme="minorEastAsia"/>
                <w:b w:val="0"/>
                <w:bCs w:val="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 w:val="0"/>
                <w:sz w:val="20"/>
                <w:lang w:eastAsia="zh-CN"/>
              </w:rPr>
              <w:t>TC</w:t>
            </w: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31/</w:t>
            </w:r>
            <w:r w:rsidR="00CC55E6">
              <w:rPr>
                <w:rFonts w:eastAsiaTheme="minorEastAsia" w:hint="eastAsia"/>
                <w:b w:val="0"/>
                <w:bCs w:val="0"/>
                <w:sz w:val="20"/>
                <w:lang w:eastAsia="zh-CN"/>
              </w:rPr>
              <w:t xml:space="preserve">WG22 and </w:t>
            </w:r>
            <w:r>
              <w:rPr>
                <w:rFonts w:eastAsiaTheme="minorEastAsia"/>
                <w:b w:val="0"/>
                <w:bCs w:val="0"/>
                <w:sz w:val="20"/>
                <w:lang w:eastAsia="zh-CN"/>
              </w:rPr>
              <w:t>SC</w:t>
            </w:r>
            <w:r w:rsidR="00836F91">
              <w:rPr>
                <w:rFonts w:eastAsiaTheme="minorEastAsia"/>
                <w:b w:val="0"/>
                <w:bCs w:val="0"/>
                <w:sz w:val="20"/>
                <w:lang w:eastAsia="zh-CN"/>
              </w:rPr>
              <w:t>31M/WG1</w:t>
            </w:r>
          </w:p>
        </w:tc>
      </w:tr>
      <w:tr w:rsidR="00281EDD" w14:paraId="48338D7D" w14:textId="77777777" w:rsidTr="009052A7">
        <w:trPr>
          <w:trHeight w:val="1399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EC06" w14:textId="77777777" w:rsidR="00281EDD" w:rsidRPr="0000701A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eastAsia="DengXian" w:cs="Arial"/>
                <w:b w:val="0"/>
                <w:bCs w:val="0"/>
                <w:sz w:val="20"/>
                <w:u w:val="single"/>
                <w:lang w:val="en-GB" w:eastAsia="zh-CN"/>
              </w:rPr>
            </w:pPr>
            <w:r>
              <w:br w:type="page"/>
            </w:r>
            <w:r w:rsidRPr="00212B4A">
              <w:rPr>
                <w:bCs w:val="0"/>
                <w:sz w:val="20"/>
                <w:u w:val="single"/>
              </w:rPr>
              <w:t>Background</w:t>
            </w:r>
            <w:r w:rsidRPr="0000701A">
              <w:rPr>
                <w:rFonts w:eastAsia="DengXian" w:cs="Arial" w:hint="eastAsia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65134E9C" w14:textId="526F0939" w:rsidR="00281EDD" w:rsidRDefault="00281EDD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hAnsi="Arial"/>
                <w:sz w:val="20"/>
                <w:szCs w:val="20"/>
              </w:rPr>
            </w:pPr>
            <w:r w:rsidRPr="007D48B7">
              <w:rPr>
                <w:rFonts w:ascii="Arial" w:hAnsi="Arial"/>
                <w:sz w:val="20"/>
                <w:szCs w:val="20"/>
              </w:rPr>
              <w:t>S</w:t>
            </w:r>
            <w:r w:rsidRPr="00062FC4">
              <w:rPr>
                <w:rFonts w:ascii="Arial" w:hAnsi="Arial"/>
                <w:sz w:val="20"/>
                <w:szCs w:val="20"/>
              </w:rPr>
              <w:t>in</w:t>
            </w:r>
            <w:r w:rsidR="00AF491B">
              <w:rPr>
                <w:rFonts w:ascii="Arial" w:hAnsi="Arial"/>
                <w:sz w:val="20"/>
                <w:szCs w:val="20"/>
              </w:rPr>
              <w:t xml:space="preserve">ce the non-electrical equipment </w:t>
            </w:r>
            <w:r w:rsidRPr="00062FC4">
              <w:rPr>
                <w:rFonts w:ascii="Arial" w:hAnsi="Arial"/>
                <w:sz w:val="20"/>
                <w:szCs w:val="20"/>
              </w:rPr>
              <w:t>intr</w:t>
            </w:r>
            <w:r>
              <w:rPr>
                <w:rFonts w:ascii="Arial" w:hAnsi="Arial"/>
                <w:sz w:val="20"/>
                <w:szCs w:val="20"/>
              </w:rPr>
              <w:t xml:space="preserve">oduced into IECEx certification, </w:t>
            </w:r>
            <w:r w:rsidRPr="00CA5FC9">
              <w:rPr>
                <w:rFonts w:ascii="Arial" w:hAnsi="Arial" w:hint="eastAsia"/>
                <w:sz w:val="20"/>
                <w:szCs w:val="20"/>
              </w:rPr>
              <w:t>t</w:t>
            </w:r>
            <w:r w:rsidRPr="00062FC4">
              <w:rPr>
                <w:rFonts w:ascii="Arial" w:hAnsi="Arial" w:hint="eastAsia"/>
                <w:sz w:val="20"/>
                <w:szCs w:val="20"/>
              </w:rPr>
              <w:t xml:space="preserve">here </w:t>
            </w:r>
            <w:r>
              <w:rPr>
                <w:rFonts w:ascii="Arial" w:hAnsi="Arial"/>
                <w:sz w:val="20"/>
                <w:szCs w:val="20"/>
              </w:rPr>
              <w:t>have been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 w:rsidRPr="00062FC4">
              <w:rPr>
                <w:rFonts w:ascii="Arial" w:hAnsi="Arial" w:hint="eastAsia"/>
                <w:sz w:val="20"/>
                <w:szCs w:val="20"/>
              </w:rPr>
              <w:t xml:space="preserve">about </w:t>
            </w:r>
            <w:ins w:id="8" w:author="Jianping Xu" w:date="2024-07-13T12:02:00Z">
              <w:r w:rsidR="00AA4AE9">
                <w:rPr>
                  <w:rFonts w:ascii="Arial" w:hAnsi="Arial"/>
                  <w:sz w:val="20"/>
                  <w:szCs w:val="20"/>
                </w:rPr>
                <w:t>1,0</w:t>
              </w:r>
            </w:ins>
            <w:del w:id="9" w:author="Jianping Xu" w:date="2024-07-13T12:02:00Z">
              <w:r w:rsidR="0024275A" w:rsidDel="00AA4AE9">
                <w:rPr>
                  <w:rFonts w:ascii="Arial" w:hAnsi="Arial"/>
                  <w:sz w:val="20"/>
                  <w:szCs w:val="20"/>
                </w:rPr>
                <w:delText>8</w:delText>
              </w:r>
            </w:del>
            <w:r w:rsidR="0024275A">
              <w:rPr>
                <w:rFonts w:ascii="Arial" w:hAnsi="Arial"/>
                <w:sz w:val="20"/>
                <w:szCs w:val="20"/>
              </w:rPr>
              <w:t>00</w:t>
            </w:r>
            <w:r w:rsidRPr="00062FC4"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IECEx C</w:t>
            </w:r>
            <w:r w:rsidRPr="00062FC4">
              <w:rPr>
                <w:rFonts w:ascii="Arial" w:hAnsi="Arial" w:hint="eastAsia"/>
                <w:sz w:val="20"/>
                <w:szCs w:val="20"/>
              </w:rPr>
              <w:t>ertificates issued for non-electrical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 or electrical</w:t>
            </w:r>
            <w:r w:rsidRPr="00062FC4">
              <w:rPr>
                <w:rFonts w:ascii="Arial" w:hAnsi="Arial" w:hint="eastAsia"/>
                <w:sz w:val="20"/>
                <w:szCs w:val="20"/>
              </w:rPr>
              <w:t>/non-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electrical </w:t>
            </w:r>
            <w:r>
              <w:rPr>
                <w:rFonts w:ascii="Arial" w:hAnsi="Arial"/>
                <w:sz w:val="20"/>
                <w:szCs w:val="20"/>
              </w:rPr>
              <w:t xml:space="preserve">combined 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equipment by more than </w:t>
            </w:r>
            <w:r>
              <w:rPr>
                <w:rFonts w:ascii="Arial" w:hAnsi="Arial"/>
                <w:sz w:val="20"/>
                <w:szCs w:val="20"/>
              </w:rPr>
              <w:t>40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062FC4">
              <w:rPr>
                <w:rFonts w:ascii="Arial" w:hAnsi="Arial"/>
                <w:sz w:val="20"/>
                <w:szCs w:val="20"/>
              </w:rPr>
              <w:t>ExCBs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  <w:r w:rsidRPr="00062FC4"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It was noted that 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the reference standards used for issuance of IECEx Certificates </w:t>
            </w:r>
            <w:r>
              <w:rPr>
                <w:rFonts w:ascii="Arial" w:hAnsi="Arial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ExTRs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are not </w:t>
            </w:r>
            <w:r>
              <w:rPr>
                <w:rFonts w:ascii="Arial" w:hAnsi="Arial"/>
                <w:sz w:val="20"/>
                <w:szCs w:val="20"/>
              </w:rPr>
              <w:t xml:space="preserve">consistent between </w:t>
            </w:r>
            <w:proofErr w:type="spellStart"/>
            <w:r w:rsidRPr="00062FC4">
              <w:rPr>
                <w:rFonts w:ascii="Arial" w:hAnsi="Arial"/>
                <w:sz w:val="20"/>
                <w:szCs w:val="20"/>
              </w:rPr>
              <w:t>ExCBs</w:t>
            </w:r>
            <w:proofErr w:type="spellEnd"/>
            <w:r w:rsidRPr="00062FC4">
              <w:rPr>
                <w:rFonts w:ascii="Arial" w:hAnsi="Arial"/>
                <w:sz w:val="20"/>
                <w:szCs w:val="20"/>
              </w:rPr>
              <w:t xml:space="preserve">. Some certificates and its corresponding </w:t>
            </w:r>
            <w:proofErr w:type="spellStart"/>
            <w:r w:rsidRPr="00062FC4">
              <w:rPr>
                <w:rFonts w:ascii="Arial" w:hAnsi="Arial"/>
                <w:sz w:val="20"/>
                <w:szCs w:val="20"/>
              </w:rPr>
              <w:t>ExTRs</w:t>
            </w:r>
            <w:proofErr w:type="spellEnd"/>
            <w:r w:rsidRPr="00062FC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in</w:t>
            </w:r>
            <w:ins w:id="10" w:author="Jianping Xu" w:date="2024-07-15T17:14:00Z">
              <w:r w:rsidR="00912B4F" w:rsidRPr="00912B4F">
                <w:rPr>
                  <w:rFonts w:ascii="Arial" w:hAnsi="Arial"/>
                  <w:sz w:val="20"/>
                  <w:szCs w:val="20"/>
                </w:rPr>
                <w:t>dicate</w:t>
              </w:r>
            </w:ins>
            <w:ins w:id="11" w:author="Jianping Xu" w:date="2024-07-15T17:15:00Z">
              <w:r w:rsidR="00912B4F" w:rsidRPr="00912B4F">
                <w:rPr>
                  <w:rFonts w:ascii="Arial" w:hAnsi="Arial"/>
                  <w:sz w:val="20"/>
                  <w:szCs w:val="20"/>
                </w:rPr>
                <w:t>d</w:t>
              </w:r>
            </w:ins>
            <w:del w:id="12" w:author="Jianping Xu" w:date="2024-07-15T17:14:00Z">
              <w:r w:rsidDel="00912B4F">
                <w:rPr>
                  <w:rFonts w:ascii="Arial" w:hAnsi="Arial"/>
                  <w:sz w:val="20"/>
                  <w:szCs w:val="20"/>
                </w:rPr>
                <w:delText>cluded</w:delText>
              </w:r>
            </w:del>
            <w:r w:rsidRPr="00062FC4">
              <w:rPr>
                <w:rFonts w:ascii="Arial" w:hAnsi="Arial"/>
                <w:sz w:val="20"/>
                <w:szCs w:val="20"/>
              </w:rPr>
              <w:t xml:space="preserve"> </w:t>
            </w:r>
            <w:ins w:id="13" w:author="Jianping Xu" w:date="2024-07-15T17:14:00Z">
              <w:r w:rsidR="00912B4F">
                <w:rPr>
                  <w:rFonts w:ascii="Arial" w:hAnsi="Arial"/>
                  <w:sz w:val="20"/>
                  <w:szCs w:val="20"/>
                </w:rPr>
                <w:t xml:space="preserve">the </w:t>
              </w:r>
            </w:ins>
            <w:del w:id="14" w:author="Jianping Xu" w:date="2024-07-15T17:14:00Z">
              <w:r w:rsidRPr="00062FC4" w:rsidDel="00912B4F">
                <w:rPr>
                  <w:rFonts w:ascii="Arial" w:hAnsi="Arial"/>
                  <w:sz w:val="20"/>
                  <w:szCs w:val="20"/>
                </w:rPr>
                <w:delText xml:space="preserve">with </w:delText>
              </w:r>
            </w:del>
            <w:r w:rsidRPr="00062FC4">
              <w:rPr>
                <w:rFonts w:ascii="Arial" w:hAnsi="Arial"/>
                <w:sz w:val="20"/>
                <w:szCs w:val="20"/>
              </w:rPr>
              <w:t xml:space="preserve">compliance </w:t>
            </w:r>
            <w:ins w:id="15" w:author="Jianping Xu" w:date="2024-07-15T17:15:00Z">
              <w:r w:rsidR="00912B4F">
                <w:rPr>
                  <w:rFonts w:ascii="Arial" w:hAnsi="Arial"/>
                  <w:sz w:val="20"/>
                  <w:szCs w:val="20"/>
                </w:rPr>
                <w:t>of</w:t>
              </w:r>
            </w:ins>
            <w:del w:id="16" w:author="Jianping Xu" w:date="2024-07-15T17:15:00Z">
              <w:r w:rsidDel="00912B4F">
                <w:rPr>
                  <w:rFonts w:ascii="Arial" w:hAnsi="Arial"/>
                  <w:sz w:val="20"/>
                  <w:szCs w:val="20"/>
                </w:rPr>
                <w:delText>with</w:delText>
              </w:r>
            </w:del>
            <w:r w:rsidRPr="00062FC4">
              <w:rPr>
                <w:rFonts w:ascii="Arial" w:hAnsi="Arial"/>
                <w:sz w:val="20"/>
                <w:szCs w:val="20"/>
              </w:rPr>
              <w:t xml:space="preserve"> IEC 60079-0, </w:t>
            </w:r>
            <w:r>
              <w:rPr>
                <w:rFonts w:ascii="Arial" w:hAnsi="Arial"/>
                <w:sz w:val="20"/>
                <w:szCs w:val="20"/>
              </w:rPr>
              <w:t>while others did not</w:t>
            </w:r>
            <w:r w:rsidRPr="00062FC4">
              <w:rPr>
                <w:rFonts w:ascii="Arial" w:hAnsi="Arial"/>
                <w:sz w:val="20"/>
                <w:szCs w:val="20"/>
              </w:rPr>
              <w:t>.</w:t>
            </w:r>
          </w:p>
          <w:p w14:paraId="30BBABDC" w14:textId="77777777" w:rsidR="00281EDD" w:rsidRDefault="00281EDD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applicability of IEC 60079-0 for non-electrical equipment has been clearly given in Chapter 1 of ISO 80079-36:2016 Ed.1.0:</w:t>
            </w:r>
          </w:p>
          <w:p w14:paraId="2ABCF40F" w14:textId="77777777" w:rsidR="00281EDD" w:rsidRPr="00062FC4" w:rsidRDefault="00281EDD" w:rsidP="00585504">
            <w:pPr>
              <w:adjustRightInd w:val="0"/>
              <w:snapToGrid w:val="0"/>
              <w:spacing w:beforeLines="50" w:before="120" w:afterLines="50" w:after="120"/>
              <w:ind w:leftChars="100" w:left="240"/>
              <w:rPr>
                <w:rFonts w:ascii="Arial" w:hAnsi="Arial"/>
                <w:i/>
                <w:sz w:val="20"/>
                <w:szCs w:val="20"/>
              </w:rPr>
            </w:pPr>
            <w:r w:rsidRPr="00062FC4">
              <w:rPr>
                <w:rFonts w:ascii="Arial" w:hAnsi="Arial"/>
                <w:i/>
                <w:sz w:val="20"/>
                <w:szCs w:val="20"/>
              </w:rPr>
              <w:t>This standard supplements and modifies the general requirements of IEC 60079-0, as shown in Table 1 (Applicability of specific clauses of IEC 60079-0:2011 Ed.6.0). Where a requirement of this standard conflicts with a requirement of IEC 60079-0, as far as applicable for non-electrical equipment, the requirement of this standard takes precedence.</w:t>
            </w:r>
          </w:p>
          <w:p w14:paraId="2DEBB4D3" w14:textId="77777777" w:rsidR="00281EDD" w:rsidRDefault="00281EDD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Chapter 1 of ISO 80079-37:2016 Ed.1.0 also states its relationship with ISO 8009-36:2016 Ed.1.0 as follows:</w:t>
            </w:r>
          </w:p>
          <w:p w14:paraId="4684C02B" w14:textId="77777777" w:rsidR="00281EDD" w:rsidRDefault="00281EDD" w:rsidP="00585504">
            <w:pPr>
              <w:adjustRightInd w:val="0"/>
              <w:snapToGrid w:val="0"/>
              <w:spacing w:beforeLines="50" w:before="120" w:afterLines="50" w:after="120"/>
              <w:ind w:leftChars="100" w:left="240"/>
              <w:rPr>
                <w:rFonts w:ascii="Arial" w:hAnsi="Arial"/>
                <w:i/>
                <w:sz w:val="20"/>
                <w:szCs w:val="20"/>
              </w:rPr>
            </w:pPr>
            <w:r w:rsidRPr="00B06080">
              <w:rPr>
                <w:rFonts w:ascii="Arial" w:hAnsi="Arial"/>
                <w:i/>
                <w:sz w:val="20"/>
                <w:szCs w:val="20"/>
              </w:rPr>
              <w:t>This standard supplements and modifies the requirements in ISO 80079-36. Where a requirement of this standard conflicts with the requirement of ISO 80079-36 the requirement of this standard takes precedence.</w:t>
            </w:r>
          </w:p>
          <w:p w14:paraId="3B176076" w14:textId="1DC322FB" w:rsidR="008D5381" w:rsidRPr="008D5381" w:rsidRDefault="008D5381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eastAsiaTheme="minorEastAsia" w:hAnsi="Arial"/>
                <w:sz w:val="20"/>
                <w:szCs w:val="20"/>
                <w:lang w:eastAsia="zh-CN"/>
              </w:rPr>
            </w:pPr>
            <w:r>
              <w:rPr>
                <w:rFonts w:ascii="Arial" w:eastAsiaTheme="minorEastAsia" w:hAnsi="Arial" w:hint="eastAsia"/>
                <w:sz w:val="20"/>
                <w:szCs w:val="20"/>
                <w:lang w:eastAsia="zh-CN"/>
              </w:rPr>
              <w:t xml:space="preserve">In addition, </w:t>
            </w:r>
            <w:r w:rsidR="00AF491B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even </w:t>
            </w:r>
            <w:r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the </w:t>
            </w:r>
            <w:r w:rsidR="006F164C">
              <w:rPr>
                <w:rFonts w:ascii="Arial" w:eastAsiaTheme="minorEastAsia" w:hAnsi="Arial" w:hint="eastAsia"/>
                <w:sz w:val="20"/>
                <w:szCs w:val="20"/>
                <w:lang w:eastAsia="zh-CN"/>
              </w:rPr>
              <w:t>general</w:t>
            </w:r>
            <w:r w:rsidR="006F164C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requirements given </w:t>
            </w:r>
            <w:r w:rsidR="00AF491B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in </w:t>
            </w:r>
            <w:r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the current edition of </w:t>
            </w:r>
            <w:r w:rsidRPr="008D5381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IEC 60079-0:2017 (Ed.7.0) are also </w:t>
            </w:r>
            <w:r w:rsidR="00585504">
              <w:rPr>
                <w:rFonts w:ascii="Arial" w:eastAsiaTheme="minorEastAsia" w:hAnsi="Arial"/>
                <w:sz w:val="20"/>
                <w:szCs w:val="20"/>
                <w:lang w:eastAsia="zh-CN"/>
              </w:rPr>
              <w:t>applicable to</w:t>
            </w:r>
            <w:r w:rsidRPr="008D5381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 non-electrical </w:t>
            </w:r>
            <w:ins w:id="17" w:author="Jianping Xu" w:date="2024-07-15T15:11:00Z">
              <w:r w:rsidR="001A4C54">
                <w:rPr>
                  <w:rFonts w:ascii="Arial" w:eastAsiaTheme="minorEastAsia" w:hAnsi="Arial" w:hint="eastAsia"/>
                  <w:sz w:val="20"/>
                  <w:szCs w:val="20"/>
                  <w:lang w:eastAsia="zh-CN"/>
                </w:rPr>
                <w:t>Ex</w:t>
              </w:r>
              <w:r w:rsidR="001A4C54">
                <w:rPr>
                  <w:rFonts w:ascii="Arial" w:eastAsiaTheme="minorEastAsia" w:hAnsi="Arial"/>
                  <w:sz w:val="20"/>
                  <w:szCs w:val="20"/>
                  <w:lang w:eastAsia="zh-CN"/>
                </w:rPr>
                <w:t xml:space="preserve"> </w:t>
              </w:r>
            </w:ins>
            <w:ins w:id="18" w:author="Jianping Xu" w:date="2024-07-15T18:11:00Z">
              <w:r w:rsidR="00CB4450">
                <w:rPr>
                  <w:rFonts w:ascii="Arial" w:eastAsiaTheme="minorEastAsia" w:hAnsi="Arial" w:hint="eastAsia"/>
                  <w:sz w:val="20"/>
                  <w:szCs w:val="20"/>
                  <w:lang w:eastAsia="zh-CN"/>
                </w:rPr>
                <w:t>E</w:t>
              </w:r>
            </w:ins>
            <w:del w:id="19" w:author="Jianping Xu" w:date="2024-07-15T18:11:00Z">
              <w:r w:rsidR="00AF491B" w:rsidDel="00CB4450">
                <w:rPr>
                  <w:rFonts w:ascii="Arial" w:eastAsiaTheme="minorEastAsia" w:hAnsi="Arial"/>
                  <w:sz w:val="20"/>
                  <w:szCs w:val="20"/>
                  <w:lang w:eastAsia="zh-CN"/>
                </w:rPr>
                <w:delText>e</w:delText>
              </w:r>
            </w:del>
            <w:r w:rsidR="00AF491B">
              <w:rPr>
                <w:rFonts w:ascii="Arial" w:eastAsiaTheme="minorEastAsia" w:hAnsi="Arial"/>
                <w:sz w:val="20"/>
                <w:szCs w:val="20"/>
                <w:lang w:eastAsia="zh-CN"/>
              </w:rPr>
              <w:t xml:space="preserve">quipment and </w:t>
            </w:r>
            <w:ins w:id="20" w:author="Jianping Xu" w:date="2024-07-15T15:11:00Z">
              <w:r w:rsidR="001A4C54">
                <w:rPr>
                  <w:rFonts w:ascii="Arial" w:eastAsiaTheme="minorEastAsia" w:hAnsi="Arial" w:hint="eastAsia"/>
                  <w:sz w:val="20"/>
                  <w:szCs w:val="20"/>
                  <w:lang w:eastAsia="zh-CN"/>
                </w:rPr>
                <w:t>Ex</w:t>
              </w:r>
              <w:r w:rsidR="001A4C54">
                <w:rPr>
                  <w:rFonts w:ascii="Arial" w:eastAsiaTheme="minorEastAsia" w:hAnsi="Arial"/>
                  <w:sz w:val="20"/>
                  <w:szCs w:val="20"/>
                  <w:lang w:eastAsia="zh-CN"/>
                </w:rPr>
                <w:t xml:space="preserve"> </w:t>
              </w:r>
            </w:ins>
            <w:ins w:id="21" w:author="Jianping Xu" w:date="2024-07-15T18:11:00Z">
              <w:r w:rsidR="00CB4450">
                <w:rPr>
                  <w:rFonts w:ascii="Arial" w:eastAsiaTheme="minorEastAsia" w:hAnsi="Arial" w:hint="eastAsia"/>
                  <w:sz w:val="20"/>
                  <w:szCs w:val="20"/>
                  <w:lang w:eastAsia="zh-CN"/>
                </w:rPr>
                <w:t>C</w:t>
              </w:r>
            </w:ins>
            <w:del w:id="22" w:author="Jianping Xu" w:date="2024-07-15T18:11:00Z">
              <w:r w:rsidR="00AF491B" w:rsidDel="00CB4450">
                <w:rPr>
                  <w:rFonts w:ascii="Arial" w:eastAsiaTheme="minorEastAsia" w:hAnsi="Arial"/>
                  <w:sz w:val="20"/>
                  <w:szCs w:val="20"/>
                  <w:lang w:eastAsia="zh-CN"/>
                </w:rPr>
                <w:delText>c</w:delText>
              </w:r>
            </w:del>
            <w:r w:rsidR="00AF491B">
              <w:rPr>
                <w:rFonts w:ascii="Arial" w:eastAsiaTheme="minorEastAsia" w:hAnsi="Arial"/>
                <w:sz w:val="20"/>
                <w:szCs w:val="20"/>
                <w:lang w:eastAsia="zh-CN"/>
              </w:rPr>
              <w:t>ompon</w:t>
            </w:r>
            <w:r w:rsidRPr="008D5381">
              <w:rPr>
                <w:rFonts w:ascii="Arial" w:eastAsiaTheme="minorEastAsia" w:hAnsi="Arial"/>
                <w:sz w:val="20"/>
                <w:szCs w:val="20"/>
                <w:lang w:eastAsia="zh-CN"/>
              </w:rPr>
              <w:t>ents.</w:t>
            </w:r>
          </w:p>
          <w:p w14:paraId="6DCD1054" w14:textId="13207B8B" w:rsidR="00281EDD" w:rsidRPr="00062FC4" w:rsidRDefault="00281EDD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hAnsi="Arial"/>
                <w:sz w:val="20"/>
                <w:szCs w:val="20"/>
              </w:rPr>
            </w:pPr>
            <w:r w:rsidRPr="00062FC4">
              <w:rPr>
                <w:rFonts w:ascii="Arial" w:hAnsi="Arial"/>
                <w:sz w:val="20"/>
                <w:szCs w:val="20"/>
              </w:rPr>
              <w:t xml:space="preserve">It </w:t>
            </w:r>
            <w:r>
              <w:rPr>
                <w:rFonts w:ascii="Arial" w:hAnsi="Arial"/>
                <w:sz w:val="20"/>
                <w:szCs w:val="20"/>
              </w:rPr>
              <w:t>seems necessary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 to clarify whether </w:t>
            </w:r>
            <w:r w:rsidRPr="00062FC4">
              <w:rPr>
                <w:rFonts w:ascii="Arial" w:hAnsi="Arial" w:hint="eastAsia"/>
                <w:sz w:val="20"/>
                <w:szCs w:val="20"/>
              </w:rPr>
              <w:t>IE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C 60079-0 is </w:t>
            </w:r>
            <w:r w:rsidR="00585504">
              <w:rPr>
                <w:rFonts w:ascii="Arial" w:hAnsi="Arial"/>
                <w:sz w:val="20"/>
                <w:szCs w:val="20"/>
              </w:rPr>
              <w:t>required</w:t>
            </w:r>
            <w:r w:rsidRPr="00062FC4">
              <w:rPr>
                <w:rFonts w:ascii="Arial" w:hAnsi="Arial"/>
                <w:sz w:val="20"/>
                <w:szCs w:val="20"/>
              </w:rPr>
              <w:t xml:space="preserve"> to be </w:t>
            </w:r>
            <w:r>
              <w:rPr>
                <w:rFonts w:ascii="Arial" w:hAnsi="Arial"/>
                <w:sz w:val="20"/>
                <w:szCs w:val="20"/>
              </w:rPr>
              <w:t xml:space="preserve">used for </w:t>
            </w:r>
            <w:ins w:id="23" w:author="Jianping Xu" w:date="2024-07-13T12:03:00Z">
              <w:r w:rsidR="00AA4AE9">
                <w:rPr>
                  <w:rFonts w:ascii="Arial" w:hAnsi="Arial"/>
                  <w:sz w:val="20"/>
                  <w:szCs w:val="20"/>
                </w:rPr>
                <w:t>testing and assessment</w:t>
              </w:r>
            </w:ins>
            <w:del w:id="24" w:author="Jianping Xu" w:date="2024-07-13T12:03:00Z">
              <w:r w:rsidRPr="00062FC4" w:rsidDel="00AA4AE9">
                <w:rPr>
                  <w:rFonts w:ascii="Arial" w:hAnsi="Arial"/>
                  <w:sz w:val="20"/>
                  <w:szCs w:val="20"/>
                </w:rPr>
                <w:delText xml:space="preserve">issuing </w:delText>
              </w:r>
              <w:r w:rsidDel="00AA4AE9">
                <w:rPr>
                  <w:rFonts w:ascii="Arial" w:hAnsi="Arial"/>
                  <w:sz w:val="20"/>
                  <w:szCs w:val="20"/>
                </w:rPr>
                <w:delText>IECEx C</w:delText>
              </w:r>
              <w:r w:rsidRPr="00062FC4" w:rsidDel="00AA4AE9">
                <w:rPr>
                  <w:rFonts w:ascii="Arial" w:hAnsi="Arial"/>
                  <w:sz w:val="20"/>
                  <w:szCs w:val="20"/>
                </w:rPr>
                <w:delText xml:space="preserve">ertificates </w:delText>
              </w:r>
              <w:r w:rsidDel="00AA4AE9">
                <w:rPr>
                  <w:rFonts w:ascii="Arial" w:hAnsi="Arial"/>
                  <w:sz w:val="20"/>
                  <w:szCs w:val="20"/>
                </w:rPr>
                <w:delText>and ExTRs</w:delText>
              </w:r>
            </w:del>
            <w:ins w:id="25" w:author="Jianping Xu" w:date="2024-07-13T12:03:00Z">
              <w:r w:rsidR="00AA4AE9">
                <w:rPr>
                  <w:rFonts w:ascii="Arial" w:hAnsi="Arial"/>
                  <w:sz w:val="20"/>
                  <w:szCs w:val="20"/>
                </w:rPr>
                <w:t xml:space="preserve"> of</w:t>
              </w:r>
            </w:ins>
            <w:del w:id="26" w:author="Jianping Xu" w:date="2024-07-13T12:03:00Z">
              <w:r w:rsidDel="00AA4AE9">
                <w:rPr>
                  <w:rFonts w:ascii="Arial" w:hAnsi="Arial"/>
                  <w:sz w:val="20"/>
                  <w:szCs w:val="20"/>
                </w:rPr>
                <w:delText xml:space="preserve"> </w:delText>
              </w:r>
              <w:r w:rsidRPr="00062FC4" w:rsidDel="00AA4AE9">
                <w:rPr>
                  <w:rFonts w:ascii="Arial" w:hAnsi="Arial"/>
                  <w:sz w:val="20"/>
                  <w:szCs w:val="20"/>
                </w:rPr>
                <w:delText>to</w:delText>
              </w:r>
            </w:del>
            <w:r w:rsidRPr="00062FC4">
              <w:rPr>
                <w:rFonts w:ascii="Arial" w:hAnsi="Arial"/>
                <w:sz w:val="20"/>
                <w:szCs w:val="20"/>
              </w:rPr>
              <w:t xml:space="preserve"> non-electrical </w:t>
            </w:r>
            <w:ins w:id="27" w:author="Jianping Xu" w:date="2024-07-15T13:48:00Z">
              <w:r w:rsidR="0005655F">
                <w:rPr>
                  <w:rFonts w:ascii="Arial" w:hAnsi="Arial"/>
                  <w:sz w:val="20"/>
                  <w:szCs w:val="20"/>
                </w:rPr>
                <w:t xml:space="preserve">Ex </w:t>
              </w:r>
            </w:ins>
            <w:ins w:id="28" w:author="Jianping Xu" w:date="2024-07-15T18:11:00Z">
              <w:r w:rsidR="00CB4450" w:rsidRPr="00CB4450">
                <w:rPr>
                  <w:rFonts w:ascii="Arial" w:hAnsi="Arial" w:hint="eastAsia"/>
                  <w:sz w:val="20"/>
                  <w:szCs w:val="20"/>
                </w:rPr>
                <w:t>E</w:t>
              </w:r>
            </w:ins>
            <w:del w:id="29" w:author="Jianping Xu" w:date="2024-07-15T18:11:00Z">
              <w:r w:rsidRPr="00062FC4" w:rsidDel="00CB4450">
                <w:rPr>
                  <w:rFonts w:ascii="Arial" w:hAnsi="Arial"/>
                  <w:sz w:val="20"/>
                  <w:szCs w:val="20"/>
                </w:rPr>
                <w:delText>e</w:delText>
              </w:r>
            </w:del>
            <w:r w:rsidRPr="00062FC4">
              <w:rPr>
                <w:rFonts w:ascii="Arial" w:hAnsi="Arial"/>
                <w:sz w:val="20"/>
                <w:szCs w:val="20"/>
              </w:rPr>
              <w:t>quipment</w:t>
            </w:r>
            <w:r w:rsidR="005756E0">
              <w:rPr>
                <w:rFonts w:ascii="Arial" w:hAnsi="Arial"/>
                <w:sz w:val="20"/>
                <w:szCs w:val="20"/>
              </w:rPr>
              <w:t xml:space="preserve"> and </w:t>
            </w:r>
            <w:ins w:id="30" w:author="Jianping Xu" w:date="2024-07-15T13:48:00Z">
              <w:r w:rsidR="0005655F">
                <w:rPr>
                  <w:rFonts w:ascii="Arial" w:hAnsi="Arial"/>
                  <w:sz w:val="20"/>
                  <w:szCs w:val="20"/>
                </w:rPr>
                <w:t xml:space="preserve">Ex </w:t>
              </w:r>
            </w:ins>
            <w:ins w:id="31" w:author="Jianping Xu" w:date="2024-07-15T18:11:00Z">
              <w:r w:rsidR="00CB4450" w:rsidRPr="00CB4450">
                <w:rPr>
                  <w:rFonts w:ascii="Arial" w:hAnsi="Arial" w:hint="eastAsia"/>
                  <w:sz w:val="20"/>
                  <w:szCs w:val="20"/>
                </w:rPr>
                <w:t>C</w:t>
              </w:r>
            </w:ins>
            <w:del w:id="32" w:author="Jianping Xu" w:date="2024-07-15T18:11:00Z">
              <w:r w:rsidR="005756E0" w:rsidDel="00CB4450">
                <w:rPr>
                  <w:rFonts w:ascii="Arial" w:hAnsi="Arial"/>
                  <w:sz w:val="20"/>
                  <w:szCs w:val="20"/>
                </w:rPr>
                <w:delText>c</w:delText>
              </w:r>
            </w:del>
            <w:r w:rsidR="005756E0">
              <w:rPr>
                <w:rFonts w:ascii="Arial" w:hAnsi="Arial"/>
                <w:sz w:val="20"/>
                <w:szCs w:val="20"/>
              </w:rPr>
              <w:t>omponents</w:t>
            </w:r>
            <w:r w:rsidRPr="00062FC4">
              <w:rPr>
                <w:rFonts w:ascii="Arial" w:hAnsi="Arial"/>
                <w:sz w:val="20"/>
                <w:szCs w:val="20"/>
              </w:rPr>
              <w:t>.</w:t>
            </w:r>
            <w:r w:rsidRPr="00062FC4"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EF85721" w14:textId="77777777" w:rsidR="00281EDD" w:rsidRPr="0000701A" w:rsidRDefault="00281EDD" w:rsidP="00CA376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</w:pPr>
            <w:r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GB" w:eastAsia="zh-CN"/>
              </w:rPr>
              <w:t xml:space="preserve">  </w:t>
            </w:r>
          </w:p>
        </w:tc>
      </w:tr>
      <w:tr w:rsidR="00281EDD" w14:paraId="44AEB81F" w14:textId="77777777" w:rsidTr="009052A7">
        <w:trPr>
          <w:trHeight w:val="839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E207" w14:textId="77777777" w:rsidR="00281EDD" w:rsidRPr="00212B4A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</w:pPr>
            <w:r w:rsidRPr="00212B4A">
              <w:rPr>
                <w:bCs w:val="0"/>
                <w:sz w:val="20"/>
                <w:u w:val="single"/>
              </w:rPr>
              <w:t>Question</w:t>
            </w:r>
            <w:r w:rsidRPr="00212B4A">
              <w:rPr>
                <w:rFonts w:cs="Arial"/>
                <w:b w:val="0"/>
                <w:bCs w:val="0"/>
                <w:sz w:val="20"/>
                <w:u w:val="single"/>
                <w:lang w:val="en-GB" w:eastAsia="zh-CN"/>
              </w:rPr>
              <w:t>:</w:t>
            </w:r>
          </w:p>
          <w:p w14:paraId="1B371CC8" w14:textId="34B708EC" w:rsidR="00281EDD" w:rsidRPr="00B272DA" w:rsidRDefault="00281EDD" w:rsidP="00CA376D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  <w:r w:rsidRPr="00B272DA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Does</w:t>
            </w:r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IEC </w:t>
            </w:r>
            <w:r w:rsidRPr="00B272DA">
              <w:rPr>
                <w:rFonts w:ascii="Arial" w:hAnsi="Arial"/>
                <w:sz w:val="20"/>
                <w:szCs w:val="20"/>
              </w:rPr>
              <w:t>60079</w:t>
            </w:r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-0 apply for 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testing and </w:t>
            </w:r>
            <w:ins w:id="33" w:author="Jianping Xu" w:date="2024-07-13T12:03:00Z">
              <w:r w:rsidR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>assessment</w:t>
              </w:r>
            </w:ins>
            <w:del w:id="34" w:author="Jianping Xu" w:date="2024-07-13T12:03:00Z">
              <w:r w:rsidRPr="00B272DA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certification</w:delText>
              </w:r>
            </w:del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of non-electrical</w:t>
            </w:r>
            <w:r w:rsidR="00585504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</w:t>
            </w:r>
            <w:ins w:id="35" w:author="Jianping Xu" w:date="2024-07-15T13:47:00Z">
              <w:r w:rsidR="0005655F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 xml:space="preserve">Ex </w:t>
              </w:r>
            </w:ins>
            <w:ins w:id="36" w:author="Jianping Xu" w:date="2024-07-15T18:11:00Z">
              <w:r w:rsidR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t>E</w:t>
              </w:r>
            </w:ins>
            <w:del w:id="37" w:author="Jianping Xu" w:date="2024-07-15T18:11:00Z">
              <w:r w:rsidRPr="00B272DA" w:rsidDel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e</w:delText>
              </w:r>
            </w:del>
            <w:r w:rsidRPr="00B272DA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quipment</w:t>
            </w:r>
            <w:r w:rsidR="005756E0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and </w:t>
            </w:r>
            <w:ins w:id="38" w:author="Jianping Xu" w:date="2024-07-15T13:47:00Z">
              <w:r w:rsidR="0005655F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>Ex</w:t>
              </w:r>
            </w:ins>
            <w:ins w:id="39" w:author="Jianping Xu" w:date="2024-07-15T18:12:00Z">
              <w:r w:rsidR="00CB4450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 xml:space="preserve"> </w:t>
              </w:r>
              <w:r w:rsidR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t>C</w:t>
              </w:r>
            </w:ins>
            <w:del w:id="40" w:author="Jianping Xu" w:date="2024-07-15T18:12:00Z">
              <w:r w:rsidR="005756E0" w:rsidDel="00CB4450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</w:delText>
              </w:r>
            </w:del>
            <w:r w:rsidR="005756E0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omponents</w:t>
            </w:r>
            <w:r w:rsidRPr="00B272DA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?</w:t>
            </w:r>
          </w:p>
          <w:p w14:paraId="2C57F069" w14:textId="77777777" w:rsidR="00281EDD" w:rsidRPr="00AF491B" w:rsidRDefault="00281EDD" w:rsidP="00CA376D">
            <w:pPr>
              <w:widowControl w:val="0"/>
              <w:adjustRightInd w:val="0"/>
              <w:snapToGrid w:val="0"/>
              <w:spacing w:beforeLines="15" w:before="36" w:afterLines="15" w:after="36"/>
              <w:rPr>
                <w:rFonts w:ascii="Arial" w:eastAsia="DengXian" w:hAnsi="Arial" w:cs="Arial"/>
                <w:b/>
                <w:bCs/>
                <w:sz w:val="20"/>
                <w:szCs w:val="20"/>
                <w:u w:val="single"/>
                <w:lang w:val="en-US" w:eastAsia="zh-CN"/>
              </w:rPr>
            </w:pPr>
          </w:p>
        </w:tc>
      </w:tr>
      <w:tr w:rsidR="00281EDD" w14:paraId="1BAE4148" w14:textId="77777777" w:rsidTr="009052A7">
        <w:trPr>
          <w:trHeight w:val="3877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5E24" w14:textId="77777777" w:rsidR="00281EDD" w:rsidRPr="00212B4A" w:rsidRDefault="00281EDD" w:rsidP="00CA376D">
            <w:pPr>
              <w:pStyle w:val="Subtitle"/>
              <w:widowControl w:val="0"/>
              <w:adjustRightInd w:val="0"/>
              <w:snapToGrid w:val="0"/>
              <w:spacing w:beforeLines="25" w:before="60" w:afterLines="25" w:after="60"/>
              <w:rPr>
                <w:bCs w:val="0"/>
                <w:sz w:val="20"/>
                <w:u w:val="single"/>
              </w:rPr>
            </w:pPr>
            <w:r w:rsidRPr="00212B4A">
              <w:rPr>
                <w:bCs w:val="0"/>
                <w:sz w:val="20"/>
                <w:u w:val="single"/>
              </w:rPr>
              <w:lastRenderedPageBreak/>
              <w:t>Answer:</w:t>
            </w:r>
          </w:p>
          <w:p w14:paraId="3D5A85F6" w14:textId="5D79D679" w:rsidR="00281EDD" w:rsidRPr="00B272DA" w:rsidRDefault="00281EDD" w:rsidP="00CB4450">
            <w:pPr>
              <w:adjustRightInd w:val="0"/>
              <w:snapToGrid w:val="0"/>
              <w:spacing w:beforeLines="50" w:before="120" w:afterLines="100" w:after="24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Yes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  <w:lang w:eastAsia="zh-CN"/>
              </w:rPr>
              <w:t>IEC 60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079-0 </w:t>
            </w:r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is applicable for 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testing and </w:t>
            </w:r>
            <w:ins w:id="41" w:author="Jianping Xu" w:date="2024-07-13T12:04:00Z">
              <w:r w:rsidR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>assessment</w:t>
              </w:r>
            </w:ins>
            <w:del w:id="42" w:author="Jianping Xu" w:date="2024-07-13T12:04:00Z">
              <w:r w:rsidRPr="00B272DA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certification</w:delText>
              </w:r>
            </w:del>
            <w:r w:rsidRPr="00B272DA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of non-electrical </w:t>
            </w:r>
            <w:ins w:id="43" w:author="Jianping Xu" w:date="2024-07-15T13:48:00Z">
              <w:r w:rsidR="0005655F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>Ex</w:t>
              </w:r>
            </w:ins>
            <w:ins w:id="44" w:author="Jianping Xu" w:date="2024-07-15T18:12:00Z">
              <w:r w:rsidR="00CB4450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 xml:space="preserve"> </w:t>
              </w:r>
              <w:r w:rsidR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t>E</w:t>
              </w:r>
            </w:ins>
            <w:del w:id="45" w:author="Jianping Xu" w:date="2024-07-15T18:12:00Z">
              <w:r w:rsidRPr="00B272DA" w:rsidDel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e</w:delText>
              </w:r>
            </w:del>
            <w:r w:rsidRPr="00B272DA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quipment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</w:t>
            </w:r>
            <w:r w:rsidR="005756E0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and </w:t>
            </w:r>
            <w:ins w:id="46" w:author="Jianping Xu" w:date="2024-07-15T13:48:00Z">
              <w:r w:rsidR="0005655F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>Ex</w:t>
              </w:r>
            </w:ins>
            <w:ins w:id="47" w:author="Jianping Xu" w:date="2024-07-15T18:12:00Z">
              <w:r w:rsidR="00CB4450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t xml:space="preserve"> </w:t>
              </w:r>
              <w:r w:rsidR="00CB4450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t>C</w:t>
              </w:r>
            </w:ins>
            <w:del w:id="48" w:author="Jianping Xu" w:date="2024-07-15T18:12:00Z">
              <w:r w:rsidR="005756E0" w:rsidDel="00CB4450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</w:delText>
              </w:r>
            </w:del>
            <w:r w:rsidR="005756E0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omponents 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according to Table 1 under Chapter 1 of </w:t>
            </w:r>
            <w:r w:rsidRPr="00457774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ISO 80079-36:2016 Ed.1.0</w:t>
            </w:r>
            <w:r w:rsidRPr="00B272DA">
              <w:rPr>
                <w:rFonts w:ascii="Arial" w:eastAsia="Arial Unicode MS" w:hAnsi="Arial" w:cs="Arial Unicode MS" w:hint="eastAsia"/>
                <w:sz w:val="20"/>
                <w:szCs w:val="20"/>
                <w:u w:color="000000"/>
                <w:bdr w:val="nil"/>
                <w:lang w:val="en-US" w:eastAsia="zh-CN"/>
              </w:rPr>
              <w:t>.</w:t>
            </w:r>
          </w:p>
          <w:p w14:paraId="3CF78DF9" w14:textId="6CA66FF9" w:rsidR="0090216C" w:rsidRPr="00B75DA3" w:rsidRDefault="00AA4AE9" w:rsidP="0090216C">
            <w:pPr>
              <w:adjustRightInd w:val="0"/>
              <w:snapToGrid w:val="0"/>
              <w:spacing w:beforeLines="50" w:before="120" w:afterLines="50" w:after="120"/>
              <w:rPr>
                <w:ins w:id="49" w:author="Jianping Xu" w:date="2024-07-15T13:58:00Z"/>
                <w:rFonts w:ascii="Arial" w:eastAsia="Arial Unicode MS" w:hAnsi="Arial" w:cs="Arial Unicode MS"/>
                <w:sz w:val="16"/>
                <w:szCs w:val="16"/>
                <w:u w:color="000000"/>
                <w:bdr w:val="nil"/>
                <w:lang w:val="en-US" w:eastAsia="zh-CN"/>
              </w:rPr>
            </w:pPr>
            <w:ins w:id="50" w:author="Jianping Xu" w:date="2024-07-13T12:04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NOTE </w:t>
              </w:r>
            </w:ins>
            <w:ins w:id="51" w:author="Jianping Xu" w:date="2024-07-15T18:15:00Z">
              <w:r w:rsidR="0089020F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1</w:t>
              </w:r>
              <w:r w:rsidR="0089020F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</w:t>
              </w:r>
              <w:r w:rsidR="0089020F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Issuing</w:t>
              </w:r>
            </w:ins>
            <w:ins w:id="52" w:author="Jianping Xu" w:date="2024-07-15T15:17:00Z">
              <w:r w:rsidR="000B2D2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</w:t>
              </w:r>
              <w:r w:rsidR="000B2D23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t</w:t>
              </w:r>
            </w:ins>
            <w:ins w:id="53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his </w:t>
              </w:r>
            </w:ins>
            <w:ins w:id="54" w:author="Jianping Xu" w:date="2024-07-17T10:34:00Z">
              <w:r w:rsidR="00750E7C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DS</w:t>
              </w:r>
            </w:ins>
            <w:ins w:id="55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is </w:t>
              </w:r>
            </w:ins>
            <w:ins w:id="56" w:author="Jianping Xu" w:date="2024-07-15T15:17:00Z">
              <w:r w:rsidR="000B2D23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a</w:t>
              </w:r>
              <w:r w:rsidR="000B2D2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</w:t>
              </w:r>
            </w:ins>
            <w:ins w:id="57" w:author="Jianping Xu" w:date="2024-07-15T15:51:00Z">
              <w:r w:rsidR="008169E4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compromise</w:t>
              </w:r>
            </w:ins>
            <w:ins w:id="58" w:author="Jianping Xu" w:date="2024-07-15T15:18:00Z">
              <w:r w:rsidR="000B2D2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solution for immediately </w:t>
              </w:r>
            </w:ins>
            <w:ins w:id="59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ensuring bodies are aware of the </w:t>
              </w:r>
            </w:ins>
            <w:ins w:id="60" w:author="Jianping Xu" w:date="2024-07-15T13:59:00Z">
              <w:r w:rsidR="0090216C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applica</w:t>
              </w:r>
            </w:ins>
            <w:ins w:id="61" w:author="Jianping Xu" w:date="2024-07-15T17:19:00Z">
              <w:r w:rsidR="00912B4F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tion</w:t>
              </w:r>
            </w:ins>
            <w:ins w:id="62" w:author="Jianping Xu" w:date="2024-07-15T13:59:00Z">
              <w:r w:rsidR="0090216C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of IEC 60079-0</w:t>
              </w:r>
            </w:ins>
            <w:ins w:id="63" w:author="Jianping Xu" w:date="2024-07-15T14:06:00Z">
              <w:r w:rsidR="00CB4450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for non-electrical Ex </w:t>
              </w:r>
            </w:ins>
            <w:ins w:id="64" w:author="Jianping Xu" w:date="2024-07-15T18:12:00Z">
              <w:r w:rsidR="00CB4450" w:rsidRPr="007B6022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E</w:t>
              </w:r>
            </w:ins>
            <w:ins w:id="65" w:author="Jianping Xu" w:date="2024-07-15T14:06:00Z">
              <w:r w:rsidR="00515945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quipment and Ex </w:t>
              </w:r>
            </w:ins>
            <w:ins w:id="66" w:author="Jianping Xu" w:date="2024-07-15T18:12:00Z">
              <w:r w:rsidR="00CB4450" w:rsidRPr="007B6022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C</w:t>
              </w:r>
            </w:ins>
            <w:ins w:id="67" w:author="Jianping Xu" w:date="2024-07-15T14:06:00Z">
              <w:r w:rsidR="00515945" w:rsidRPr="007B602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omponents</w:t>
              </w:r>
            </w:ins>
            <w:ins w:id="68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, and </w:t>
              </w:r>
            </w:ins>
            <w:ins w:id="69" w:author="Jianping Xu" w:date="2024-07-15T15:19:00Z">
              <w:r w:rsidR="000B2D2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it </w:t>
              </w:r>
            </w:ins>
            <w:ins w:id="70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could then be withdrawn once IECEx OD 280 is revised and issued</w:t>
              </w:r>
            </w:ins>
            <w:ins w:id="71" w:author="Jianping Xu" w:date="2024-07-15T15:01:00Z">
              <w:r w:rsidR="00B75DA3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with the cla</w:t>
              </w:r>
            </w:ins>
            <w:ins w:id="72" w:author="Jianping Xu" w:date="2024-07-15T15:04:00Z">
              <w:r w:rsidR="00B75DA3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ri</w:t>
              </w:r>
            </w:ins>
            <w:ins w:id="73" w:author="Jianping Xu" w:date="2024-07-15T15:24:00Z">
              <w:r w:rsidR="00DA2432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ty</w:t>
              </w:r>
            </w:ins>
            <w:ins w:id="74" w:author="Jianping Xu" w:date="2024-07-15T13:58:00Z">
              <w:r w:rsidR="0090216C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.</w:t>
              </w:r>
            </w:ins>
          </w:p>
          <w:p w14:paraId="54D20402" w14:textId="5AB05A09" w:rsidR="00281EDD" w:rsidRPr="00B75DA3" w:rsidDel="00AA4AE9" w:rsidRDefault="0090216C">
            <w:pPr>
              <w:adjustRightInd w:val="0"/>
              <w:snapToGrid w:val="0"/>
              <w:spacing w:beforeLines="50" w:before="120" w:afterLines="50" w:after="120"/>
              <w:rPr>
                <w:del w:id="75" w:author="Jianping Xu" w:date="2024-07-13T12:04:00Z"/>
                <w:rFonts w:ascii="Arial" w:eastAsia="Arial Unicode MS" w:hAnsi="Arial" w:cs="Arial Unicode MS"/>
                <w:sz w:val="16"/>
                <w:szCs w:val="16"/>
                <w:u w:color="000000"/>
                <w:bdr w:val="nil"/>
                <w:lang w:val="en-US" w:eastAsia="zh-CN"/>
              </w:rPr>
            </w:pPr>
            <w:ins w:id="76" w:author="Jianping Xu" w:date="2024-07-15T13:57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NOTE </w:t>
              </w:r>
              <w:proofErr w:type="gramStart"/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2 </w:t>
              </w:r>
            </w:ins>
            <w:ins w:id="77" w:author="Jianping Xu" w:date="2024-07-13T12:04:00Z"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</w:t>
              </w:r>
            </w:ins>
            <w:ins w:id="78" w:author="Jianping Xu" w:date="2024-07-15T14:01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The</w:t>
              </w:r>
              <w:proofErr w:type="gramEnd"/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</w:t>
              </w:r>
            </w:ins>
            <w:ins w:id="79" w:author="Jianping Xu" w:date="2024-07-13T12:04:00Z"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IECEx OD 280 </w:t>
              </w:r>
            </w:ins>
            <w:ins w:id="80" w:author="Jianping Xu" w:date="2024-07-15T15:27:00Z">
              <w:r w:rsidR="00E321E0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is under revision, which </w:t>
              </w:r>
            </w:ins>
            <w:ins w:id="81" w:author="Jianping Xu" w:date="2024-07-15T14:01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will </w:t>
              </w:r>
            </w:ins>
            <w:ins w:id="82" w:author="Jianping Xu" w:date="2024-07-15T14:02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further </w:t>
              </w:r>
            </w:ins>
            <w:ins w:id="83" w:author="Jianping Xu" w:date="2024-07-15T14:01:00Z">
              <w:r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clarify t</w:t>
              </w:r>
            </w:ins>
            <w:ins w:id="84" w:author="Jianping Xu" w:date="2024-07-13T12:04:00Z"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he </w:t>
              </w:r>
            </w:ins>
            <w:ins w:id="85" w:author="Jianping Xu" w:date="2024-07-16T09:08:00Z">
              <w:r w:rsidR="00454B1A">
                <w:rPr>
                  <w:rFonts w:ascii="Arial" w:eastAsia="Arial Unicode MS" w:hAnsi="Arial" w:cs="Arial Unicode MS" w:hint="eastAsia"/>
                  <w:sz w:val="16"/>
                  <w:szCs w:val="16"/>
                  <w:u w:color="000000"/>
                  <w:bdr w:val="nil"/>
                  <w:lang w:val="en-US" w:eastAsia="zh-CN"/>
                </w:rPr>
                <w:t>issues</w:t>
              </w:r>
            </w:ins>
            <w:ins w:id="86" w:author="Jianping Xu" w:date="2024-07-13T12:04:00Z"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of how the testing and assessment results that meet the relevant requirements of IEC 60079-0 are reflected in </w:t>
              </w:r>
              <w:proofErr w:type="spellStart"/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>ExTR</w:t>
              </w:r>
              <w:proofErr w:type="spellEnd"/>
              <w:r w:rsidR="00AA4AE9" w:rsidRPr="00B75DA3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t xml:space="preserve"> and whether IEC 60079-0 needs to be listed on the certificate.</w:t>
              </w:r>
            </w:ins>
            <w:del w:id="87" w:author="Jianping Xu" w:date="2024-07-13T12:04:00Z">
              <w:r w:rsidR="00281EDD" w:rsidRPr="00B75DA3" w:rsidDel="00AA4AE9">
                <w:rPr>
                  <w:rFonts w:ascii="Arial" w:eastAsia="Arial Unicode MS" w:hAnsi="Arial" w:cs="Arial Unicode MS"/>
                  <w:sz w:val="16"/>
                  <w:szCs w:val="16"/>
                  <w:u w:color="000000"/>
                  <w:bdr w:val="nil"/>
                  <w:lang w:val="en-US" w:eastAsia="zh-CN"/>
                </w:rPr>
                <w:delText>Additional information:</w:delText>
              </w:r>
            </w:del>
          </w:p>
          <w:p w14:paraId="17F0B22C" w14:textId="08F1337C" w:rsidR="00281EDD" w:rsidRPr="00835C81" w:rsidDel="00AA4AE9" w:rsidRDefault="00281EDD" w:rsidP="00B75DA3">
            <w:pPr>
              <w:adjustRightInd w:val="0"/>
              <w:snapToGrid w:val="0"/>
              <w:spacing w:beforeLines="50" w:before="120" w:afterLines="50" w:after="120"/>
              <w:rPr>
                <w:del w:id="88" w:author="Jianping Xu" w:date="2024-07-13T12:04:00Z"/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  <w:del w:id="89" w:author="Jianping Xu" w:date="2024-07-13T12:04:00Z"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If the </w:delText>
              </w:r>
              <w:r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non-electrical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equipment </w:delText>
              </w:r>
              <w:r w:rsidR="005756E0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or component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is just relat</w:delText>
              </w:r>
              <w:r w:rsidR="00CC55E6" w:rsidDel="00AA4AE9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ed</w:delText>
              </w:r>
              <w:r w:rsidR="00CC55E6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to </w:delText>
              </w:r>
              <w:r w:rsidR="00AF491B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using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the specific technical concepts of Ex d, Ex p and Ex t, then the </w:delText>
              </w:r>
              <w:r w:rsidRPr="00835C81" w:rsidDel="00AA4AE9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standards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 IEC 60079-0, ISO 80079-36 and the relevant part(s) of IEC 60079 series </w:delText>
              </w:r>
              <w:r w:rsidR="00585504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technical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standards (for example, IEC 60079-1 if Ex d concept is adopted by the non-electrical equipment</w:delText>
              </w:r>
              <w:r w:rsidR="005756E0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 or component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) should be used for testing and </w:delText>
              </w:r>
              <w:r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certification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.</w:delText>
              </w:r>
            </w:del>
          </w:p>
          <w:p w14:paraId="59E147A1" w14:textId="20B1D228" w:rsidR="00281EDD" w:rsidRDefault="00281EDD" w:rsidP="00B75DA3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  <w:del w:id="90" w:author="Jianping Xu" w:date="2024-07-13T12:04:00Z"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If the </w:delText>
              </w:r>
              <w:r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non-electrical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equipment </w:delText>
              </w:r>
              <w:r w:rsidR="005756E0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or component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is just relat</w:delText>
              </w:r>
              <w:r w:rsidR="00CC55E6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ed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 to </w:delText>
              </w:r>
              <w:r w:rsidR="00AF491B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using 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the specific technical concepts of Ex </w:delText>
              </w:r>
              <w:r w:rsidRPr="00835C81" w:rsidDel="00AA4AE9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c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, Ex b and Ex k, then the </w:delText>
              </w:r>
              <w:r w:rsidRPr="00835C81" w:rsidDel="00AA4AE9">
                <w:rPr>
                  <w:rFonts w:ascii="Arial" w:eastAsia="Arial Unicode MS" w:hAnsi="Arial" w:cs="Arial Unicode MS" w:hint="eastAsia"/>
                  <w:sz w:val="20"/>
                  <w:szCs w:val="20"/>
                  <w:u w:color="000000"/>
                  <w:bdr w:val="nil"/>
                  <w:lang w:val="en-US" w:eastAsia="zh-CN"/>
                </w:rPr>
                <w:delText>standards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 xml:space="preserve"> IEC 60079-0, ISO 80079-36 and ISO 80079-37 should be used for testing and </w:delText>
              </w:r>
              <w:r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certification</w:delText>
              </w:r>
              <w:r w:rsidRPr="00835C81" w:rsidDel="00AA4AE9">
                <w:rPr>
                  <w:rFonts w:ascii="Arial" w:eastAsia="Arial Unicode MS" w:hAnsi="Arial" w:cs="Arial Unicode MS"/>
                  <w:sz w:val="20"/>
                  <w:szCs w:val="20"/>
                  <w:u w:color="000000"/>
                  <w:bdr w:val="nil"/>
                  <w:lang w:val="en-US" w:eastAsia="zh-CN"/>
                </w:rPr>
                <w:delText>.</w:delText>
              </w:r>
            </w:del>
          </w:p>
          <w:p w14:paraId="144FCC16" w14:textId="77777777" w:rsidR="00285616" w:rsidRDefault="00285616" w:rsidP="000F3496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</w:p>
          <w:p w14:paraId="549B75A0" w14:textId="1FF6E88D" w:rsidR="000F3496" w:rsidRPr="000F3496" w:rsidRDefault="000F3496" w:rsidP="000F3496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  <w:r w:rsidRPr="000F3496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This </w:t>
            </w:r>
            <w:r w:rsidR="00285616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DS</w:t>
            </w:r>
            <w:r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 </w:t>
            </w:r>
            <w:r w:rsidRPr="000F3496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 xml:space="preserve">is applicable to </w:t>
            </w:r>
            <w:r w:rsidR="00285616" w:rsidRPr="00285616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all certifications issued after publication of the DS</w:t>
            </w:r>
            <w:r w:rsidR="007C26A5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, including new revisions of all existing certificates if relevant</w:t>
            </w:r>
            <w:r w:rsidRPr="000F3496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  <w:t>.</w:t>
            </w:r>
          </w:p>
          <w:p w14:paraId="20DE1594" w14:textId="67F273CC" w:rsidR="0005655F" w:rsidRPr="0090216C" w:rsidRDefault="0005655F" w:rsidP="0090216C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zh-CN"/>
              </w:rPr>
            </w:pPr>
          </w:p>
          <w:p w14:paraId="07EFF59D" w14:textId="71FF3161" w:rsidR="00285616" w:rsidRPr="0005655F" w:rsidRDefault="00285616" w:rsidP="000F3496">
            <w:pPr>
              <w:adjustRightInd w:val="0"/>
              <w:snapToGrid w:val="0"/>
              <w:spacing w:beforeLines="50" w:before="120" w:afterLines="50" w:after="120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zh-CN"/>
              </w:rPr>
            </w:pPr>
          </w:p>
        </w:tc>
      </w:tr>
    </w:tbl>
    <w:p w14:paraId="54B999E3" w14:textId="77777777" w:rsidR="004B7903" w:rsidRPr="00281EDD" w:rsidRDefault="004B7903" w:rsidP="004B7903">
      <w:pPr>
        <w:rPr>
          <w:rFonts w:ascii="Arial" w:hAnsi="Arial" w:cs="Arial"/>
          <w:b/>
          <w:bCs/>
          <w:spacing w:val="8"/>
          <w:sz w:val="20"/>
          <w:szCs w:val="20"/>
          <w:lang w:val="en-GB" w:eastAsia="zh-CN"/>
        </w:rPr>
      </w:pPr>
    </w:p>
    <w:sectPr w:rsidR="004B7903" w:rsidRPr="00281EDD" w:rsidSect="002378AA">
      <w:headerReference w:type="default" r:id="rId9"/>
      <w:footerReference w:type="default" r:id="rId10"/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A392" w14:textId="77777777" w:rsidR="00BE30B3" w:rsidRDefault="00BE30B3" w:rsidP="002378AA">
      <w:r>
        <w:separator/>
      </w:r>
    </w:p>
  </w:endnote>
  <w:endnote w:type="continuationSeparator" w:id="0">
    <w:p w14:paraId="426E4718" w14:textId="77777777" w:rsidR="00BE30B3" w:rsidRDefault="00BE30B3" w:rsidP="0023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icrosoft YaHei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445B" w14:textId="35041864" w:rsidR="002378AA" w:rsidRDefault="002378AA" w:rsidP="002378AA">
    <w:pPr>
      <w:pStyle w:val="Footer"/>
      <w:jc w:val="right"/>
    </w:pPr>
    <w:r w:rsidRPr="002378AA">
      <w:rPr>
        <w:rFonts w:ascii="Arial" w:hAnsi="Arial" w:cs="Arial"/>
        <w:sz w:val="20"/>
        <w:szCs w:val="20"/>
      </w:rPr>
      <w:t xml:space="preserve">Page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PAGE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750E7C">
      <w:rPr>
        <w:rFonts w:ascii="Arial" w:hAnsi="Arial" w:cs="Arial"/>
        <w:b/>
        <w:noProof/>
        <w:sz w:val="20"/>
        <w:szCs w:val="20"/>
      </w:rPr>
      <w:t>3</w:t>
    </w:r>
    <w:r w:rsidRPr="002378AA">
      <w:rPr>
        <w:rFonts w:ascii="Arial" w:hAnsi="Arial" w:cs="Arial"/>
        <w:b/>
        <w:sz w:val="20"/>
        <w:szCs w:val="20"/>
      </w:rPr>
      <w:fldChar w:fldCharType="end"/>
    </w:r>
    <w:r w:rsidRPr="002378AA">
      <w:rPr>
        <w:rFonts w:ascii="Arial" w:hAnsi="Arial" w:cs="Arial"/>
        <w:sz w:val="20"/>
        <w:szCs w:val="20"/>
      </w:rPr>
      <w:t xml:space="preserve"> of </w:t>
    </w:r>
    <w:r w:rsidRPr="002378AA">
      <w:rPr>
        <w:rFonts w:ascii="Arial" w:hAnsi="Arial" w:cs="Arial"/>
        <w:b/>
        <w:sz w:val="20"/>
        <w:szCs w:val="20"/>
      </w:rPr>
      <w:fldChar w:fldCharType="begin"/>
    </w:r>
    <w:r w:rsidRPr="002378AA">
      <w:rPr>
        <w:rFonts w:ascii="Arial" w:hAnsi="Arial" w:cs="Arial"/>
        <w:b/>
        <w:sz w:val="20"/>
        <w:szCs w:val="20"/>
      </w:rPr>
      <w:instrText xml:space="preserve"> NUMPAGES  </w:instrText>
    </w:r>
    <w:r w:rsidRPr="002378AA">
      <w:rPr>
        <w:rFonts w:ascii="Arial" w:hAnsi="Arial" w:cs="Arial"/>
        <w:b/>
        <w:sz w:val="20"/>
        <w:szCs w:val="20"/>
      </w:rPr>
      <w:fldChar w:fldCharType="separate"/>
    </w:r>
    <w:r w:rsidR="00750E7C">
      <w:rPr>
        <w:rFonts w:ascii="Arial" w:hAnsi="Arial" w:cs="Arial"/>
        <w:b/>
        <w:noProof/>
        <w:sz w:val="20"/>
        <w:szCs w:val="20"/>
      </w:rPr>
      <w:t>3</w:t>
    </w:r>
    <w:r w:rsidRPr="002378AA">
      <w:rPr>
        <w:rFonts w:ascii="Arial" w:hAnsi="Arial" w:cs="Arial"/>
        <w:b/>
        <w:sz w:val="20"/>
        <w:szCs w:val="20"/>
      </w:rPr>
      <w:fldChar w:fldCharType="end"/>
    </w:r>
  </w:p>
  <w:p w14:paraId="3D934C06" w14:textId="77777777" w:rsidR="002378AA" w:rsidRDefault="00237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22A91" w14:textId="77777777" w:rsidR="00BE30B3" w:rsidRDefault="00BE30B3" w:rsidP="002378AA">
      <w:r>
        <w:separator/>
      </w:r>
    </w:p>
  </w:footnote>
  <w:footnote w:type="continuationSeparator" w:id="0">
    <w:p w14:paraId="79F53023" w14:textId="77777777" w:rsidR="00BE30B3" w:rsidRDefault="00BE30B3" w:rsidP="0023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E2B" w14:textId="0CC5C7D1" w:rsidR="002378AA" w:rsidRPr="00FF5D99" w:rsidRDefault="00D546DD" w:rsidP="004B7903">
    <w:pPr>
      <w:pStyle w:val="Header"/>
      <w:rPr>
        <w:rFonts w:ascii="Arial" w:hAnsi="Arial" w:cs="Arial"/>
        <w:b/>
        <w:bCs/>
        <w:sz w:val="22"/>
        <w:szCs w:val="22"/>
      </w:rPr>
    </w:pPr>
    <w:r>
      <w:rPr>
        <w:noProof/>
        <w:lang w:val="en-US" w:eastAsia="zh-CN"/>
      </w:rPr>
      <w:drawing>
        <wp:inline distT="0" distB="0" distL="0" distR="0" wp14:anchorId="1D5C500D" wp14:editId="4D6A8912">
          <wp:extent cx="754380" cy="647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7903">
      <w:tab/>
    </w:r>
    <w:r w:rsidR="004B7903">
      <w:tab/>
    </w:r>
    <w:proofErr w:type="spellStart"/>
    <w:r w:rsidR="004B7903" w:rsidRPr="00FF5D99">
      <w:rPr>
        <w:rFonts w:ascii="Arial" w:hAnsi="Arial" w:cs="Arial"/>
        <w:b/>
        <w:bCs/>
        <w:sz w:val="22"/>
        <w:szCs w:val="22"/>
      </w:rPr>
      <w:t>ExTAG</w:t>
    </w:r>
    <w:proofErr w:type="spellEnd"/>
    <w:r w:rsidR="0024275A" w:rsidRPr="00FF5D99">
      <w:rPr>
        <w:rFonts w:ascii="Arial" w:hAnsi="Arial" w:cs="Arial" w:hint="eastAsia"/>
        <w:b/>
        <w:bCs/>
        <w:sz w:val="22"/>
        <w:szCs w:val="22"/>
      </w:rPr>
      <w:t>/</w:t>
    </w:r>
    <w:r w:rsidR="00261E0F" w:rsidRPr="00FF5D99">
      <w:rPr>
        <w:rFonts w:ascii="Arial" w:hAnsi="Arial" w:cs="Arial"/>
        <w:b/>
        <w:bCs/>
        <w:sz w:val="22"/>
        <w:szCs w:val="22"/>
      </w:rPr>
      <w:t>722</w:t>
    </w:r>
    <w:r w:rsidR="00AA4AE9">
      <w:rPr>
        <w:rFonts w:ascii="Arial" w:hAnsi="Arial" w:cs="Arial"/>
        <w:b/>
        <w:bCs/>
        <w:sz w:val="22"/>
        <w:szCs w:val="22"/>
      </w:rPr>
      <w:t>A</w:t>
    </w:r>
    <w:r w:rsidR="0024275A" w:rsidRPr="00FF5D99">
      <w:rPr>
        <w:rFonts w:ascii="Arial" w:hAnsi="Arial" w:cs="Arial" w:hint="eastAsia"/>
        <w:b/>
        <w:bCs/>
        <w:sz w:val="22"/>
        <w:szCs w:val="22"/>
      </w:rPr>
      <w:t>/</w:t>
    </w:r>
    <w:r w:rsidR="0024275A" w:rsidRPr="00FF5D99">
      <w:rPr>
        <w:rFonts w:ascii="Arial" w:hAnsi="Arial" w:cs="Arial"/>
        <w:b/>
        <w:bCs/>
        <w:sz w:val="22"/>
        <w:szCs w:val="22"/>
      </w:rPr>
      <w:t>CD</w:t>
    </w:r>
  </w:p>
  <w:p w14:paraId="321DC20E" w14:textId="60A0073F" w:rsidR="004B7903" w:rsidRPr="00FF5D99" w:rsidRDefault="004B7903" w:rsidP="004B7903">
    <w:pPr>
      <w:pStyle w:val="Header"/>
      <w:rPr>
        <w:rFonts w:ascii="Arial" w:hAnsi="Arial" w:cs="Arial"/>
        <w:b/>
        <w:bCs/>
        <w:sz w:val="22"/>
        <w:szCs w:val="22"/>
      </w:rPr>
    </w:pPr>
    <w:r w:rsidRPr="00FF5D99">
      <w:rPr>
        <w:rFonts w:ascii="Arial" w:hAnsi="Arial" w:cs="Arial"/>
        <w:b/>
        <w:bCs/>
        <w:sz w:val="22"/>
        <w:szCs w:val="22"/>
      </w:rPr>
      <w:tab/>
    </w:r>
    <w:r w:rsidRPr="00FF5D99">
      <w:rPr>
        <w:rFonts w:ascii="Arial" w:hAnsi="Arial" w:cs="Arial"/>
        <w:b/>
        <w:bCs/>
        <w:sz w:val="22"/>
        <w:szCs w:val="22"/>
      </w:rPr>
      <w:tab/>
    </w:r>
    <w:r w:rsidR="00AA4AE9">
      <w:rPr>
        <w:rFonts w:ascii="Arial" w:hAnsi="Arial" w:cs="Arial"/>
        <w:b/>
        <w:bCs/>
        <w:sz w:val="22"/>
        <w:szCs w:val="22"/>
      </w:rPr>
      <w:t>July</w:t>
    </w:r>
    <w:r w:rsidRPr="00FF5D99">
      <w:rPr>
        <w:rFonts w:ascii="Arial" w:hAnsi="Arial" w:cs="Arial"/>
        <w:b/>
        <w:bCs/>
        <w:sz w:val="22"/>
        <w:szCs w:val="22"/>
      </w:rPr>
      <w:t xml:space="preserve"> 202</w:t>
    </w:r>
    <w:r w:rsidR="0024275A" w:rsidRPr="00FF5D99">
      <w:rPr>
        <w:rFonts w:ascii="Arial" w:hAnsi="Arial" w:cs="Arial"/>
        <w:b/>
        <w:bCs/>
        <w:sz w:val="22"/>
        <w:szCs w:val="22"/>
      </w:rPr>
      <w:t>4</w:t>
    </w:r>
  </w:p>
  <w:p w14:paraId="0461D644" w14:textId="77777777" w:rsidR="004B7903" w:rsidRDefault="004B7903" w:rsidP="00163A39">
    <w:pPr>
      <w:pStyle w:val="Header"/>
      <w:jc w:val="right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122B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20247"/>
    <w:multiLevelType w:val="hybridMultilevel"/>
    <w:tmpl w:val="9C6A401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4470A2"/>
    <w:multiLevelType w:val="hybridMultilevel"/>
    <w:tmpl w:val="1700C8D8"/>
    <w:lvl w:ilvl="0" w:tplc="5F6889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110CA6"/>
    <w:multiLevelType w:val="hybridMultilevel"/>
    <w:tmpl w:val="E4345FC0"/>
    <w:lvl w:ilvl="0" w:tplc="07A6D9E4">
      <w:numFmt w:val="bullet"/>
      <w:lvlText w:val="-"/>
      <w:lvlJc w:val="left"/>
      <w:pPr>
        <w:ind w:left="420" w:hanging="42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363FE3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F1519"/>
    <w:multiLevelType w:val="singleLevel"/>
    <w:tmpl w:val="04090011"/>
    <w:lvl w:ilvl="0">
      <w:start w:val="1"/>
      <w:numFmt w:val="decimal"/>
      <w:lvlText w:val="%1)"/>
      <w:lvlJc w:val="left"/>
      <w:pPr>
        <w:ind w:left="420" w:hanging="420"/>
      </w:pPr>
    </w:lvl>
  </w:abstractNum>
  <w:abstractNum w:abstractNumId="6" w15:restartNumberingAfterBreak="0">
    <w:nsid w:val="4DF56FF4"/>
    <w:multiLevelType w:val="hybridMultilevel"/>
    <w:tmpl w:val="B8FC1BF4"/>
    <w:lvl w:ilvl="0" w:tplc="07A6D9E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84668F"/>
    <w:multiLevelType w:val="hybridMultilevel"/>
    <w:tmpl w:val="4CBEA404"/>
    <w:lvl w:ilvl="0" w:tplc="4F921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anping Xu">
    <w15:presenceInfo w15:providerId="None" w15:userId="Jianping X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8AA"/>
    <w:rsid w:val="0000701A"/>
    <w:rsid w:val="000228B5"/>
    <w:rsid w:val="00022FF4"/>
    <w:rsid w:val="000540E4"/>
    <w:rsid w:val="0005655F"/>
    <w:rsid w:val="000735B2"/>
    <w:rsid w:val="00091D3E"/>
    <w:rsid w:val="000B2D23"/>
    <w:rsid w:val="000E3F2B"/>
    <w:rsid w:val="000E540B"/>
    <w:rsid w:val="000E6099"/>
    <w:rsid w:val="000E7E40"/>
    <w:rsid w:val="000F3496"/>
    <w:rsid w:val="00113BFB"/>
    <w:rsid w:val="0012032D"/>
    <w:rsid w:val="00126D0B"/>
    <w:rsid w:val="00163A39"/>
    <w:rsid w:val="00166563"/>
    <w:rsid w:val="001716F7"/>
    <w:rsid w:val="001A4C54"/>
    <w:rsid w:val="001B32ED"/>
    <w:rsid w:val="001D45C7"/>
    <w:rsid w:val="0021011C"/>
    <w:rsid w:val="00212B4A"/>
    <w:rsid w:val="002318E6"/>
    <w:rsid w:val="002378AA"/>
    <w:rsid w:val="002420BF"/>
    <w:rsid w:val="0024275A"/>
    <w:rsid w:val="00261E0F"/>
    <w:rsid w:val="00281EDD"/>
    <w:rsid w:val="00285616"/>
    <w:rsid w:val="0029033F"/>
    <w:rsid w:val="00295DE4"/>
    <w:rsid w:val="002A03DE"/>
    <w:rsid w:val="002C53A1"/>
    <w:rsid w:val="002D2049"/>
    <w:rsid w:val="003041FE"/>
    <w:rsid w:val="003254D9"/>
    <w:rsid w:val="00342861"/>
    <w:rsid w:val="00382F61"/>
    <w:rsid w:val="00383DDF"/>
    <w:rsid w:val="00391E22"/>
    <w:rsid w:val="003A6483"/>
    <w:rsid w:val="003B45F1"/>
    <w:rsid w:val="003E76AC"/>
    <w:rsid w:val="0040456C"/>
    <w:rsid w:val="00413364"/>
    <w:rsid w:val="00417965"/>
    <w:rsid w:val="00427DC4"/>
    <w:rsid w:val="004329C7"/>
    <w:rsid w:val="00436E8C"/>
    <w:rsid w:val="00445B20"/>
    <w:rsid w:val="00454B1A"/>
    <w:rsid w:val="00465C23"/>
    <w:rsid w:val="0046726B"/>
    <w:rsid w:val="004967A6"/>
    <w:rsid w:val="004A63A3"/>
    <w:rsid w:val="004B7143"/>
    <w:rsid w:val="004B7903"/>
    <w:rsid w:val="004D1DA0"/>
    <w:rsid w:val="00515517"/>
    <w:rsid w:val="00515945"/>
    <w:rsid w:val="00520D38"/>
    <w:rsid w:val="00526B77"/>
    <w:rsid w:val="00532CDB"/>
    <w:rsid w:val="005420B4"/>
    <w:rsid w:val="00542AAE"/>
    <w:rsid w:val="00572ACD"/>
    <w:rsid w:val="005756E0"/>
    <w:rsid w:val="00585504"/>
    <w:rsid w:val="005A37B7"/>
    <w:rsid w:val="005D5AB1"/>
    <w:rsid w:val="00602EB5"/>
    <w:rsid w:val="00615526"/>
    <w:rsid w:val="00621404"/>
    <w:rsid w:val="00621949"/>
    <w:rsid w:val="00664BCA"/>
    <w:rsid w:val="00676B8F"/>
    <w:rsid w:val="00691930"/>
    <w:rsid w:val="006950ED"/>
    <w:rsid w:val="006970A4"/>
    <w:rsid w:val="006B6490"/>
    <w:rsid w:val="006C5FC8"/>
    <w:rsid w:val="006D1CBC"/>
    <w:rsid w:val="006E16C4"/>
    <w:rsid w:val="006E503C"/>
    <w:rsid w:val="006F164C"/>
    <w:rsid w:val="00701F74"/>
    <w:rsid w:val="0071731F"/>
    <w:rsid w:val="007173B1"/>
    <w:rsid w:val="00725F67"/>
    <w:rsid w:val="00750E7C"/>
    <w:rsid w:val="00765EDD"/>
    <w:rsid w:val="00795117"/>
    <w:rsid w:val="007B4D70"/>
    <w:rsid w:val="007B6022"/>
    <w:rsid w:val="007B69E7"/>
    <w:rsid w:val="007C26A5"/>
    <w:rsid w:val="007C6D53"/>
    <w:rsid w:val="008069D9"/>
    <w:rsid w:val="008169E4"/>
    <w:rsid w:val="00822475"/>
    <w:rsid w:val="00836F91"/>
    <w:rsid w:val="008744B1"/>
    <w:rsid w:val="0089020F"/>
    <w:rsid w:val="008A05A1"/>
    <w:rsid w:val="008A40B2"/>
    <w:rsid w:val="008B6274"/>
    <w:rsid w:val="008B7E1B"/>
    <w:rsid w:val="008C78E6"/>
    <w:rsid w:val="008D5381"/>
    <w:rsid w:val="008E78B5"/>
    <w:rsid w:val="0090216C"/>
    <w:rsid w:val="009038CB"/>
    <w:rsid w:val="009052A7"/>
    <w:rsid w:val="00910A4E"/>
    <w:rsid w:val="00912B4F"/>
    <w:rsid w:val="00913D0E"/>
    <w:rsid w:val="0091732F"/>
    <w:rsid w:val="009205AF"/>
    <w:rsid w:val="00921863"/>
    <w:rsid w:val="009262EC"/>
    <w:rsid w:val="00936970"/>
    <w:rsid w:val="009550DB"/>
    <w:rsid w:val="00957811"/>
    <w:rsid w:val="00970121"/>
    <w:rsid w:val="009740D9"/>
    <w:rsid w:val="00977B03"/>
    <w:rsid w:val="00992DF7"/>
    <w:rsid w:val="009B0797"/>
    <w:rsid w:val="009B3A2E"/>
    <w:rsid w:val="009E08FB"/>
    <w:rsid w:val="009E7060"/>
    <w:rsid w:val="009F4347"/>
    <w:rsid w:val="00A04A1E"/>
    <w:rsid w:val="00A45856"/>
    <w:rsid w:val="00A5212F"/>
    <w:rsid w:val="00A543A3"/>
    <w:rsid w:val="00A8128D"/>
    <w:rsid w:val="00A83F5C"/>
    <w:rsid w:val="00A9012D"/>
    <w:rsid w:val="00A96ED4"/>
    <w:rsid w:val="00AA4AE9"/>
    <w:rsid w:val="00AA6183"/>
    <w:rsid w:val="00AA7276"/>
    <w:rsid w:val="00AD153D"/>
    <w:rsid w:val="00AE38CC"/>
    <w:rsid w:val="00AF3655"/>
    <w:rsid w:val="00AF491B"/>
    <w:rsid w:val="00B25957"/>
    <w:rsid w:val="00B2784D"/>
    <w:rsid w:val="00B5222C"/>
    <w:rsid w:val="00B734B8"/>
    <w:rsid w:val="00B740EA"/>
    <w:rsid w:val="00B74D12"/>
    <w:rsid w:val="00B75C68"/>
    <w:rsid w:val="00B75DA3"/>
    <w:rsid w:val="00B80C90"/>
    <w:rsid w:val="00B91FF5"/>
    <w:rsid w:val="00BA6B77"/>
    <w:rsid w:val="00BB2373"/>
    <w:rsid w:val="00BD30F2"/>
    <w:rsid w:val="00BE30B3"/>
    <w:rsid w:val="00C268D6"/>
    <w:rsid w:val="00C52456"/>
    <w:rsid w:val="00C54EDD"/>
    <w:rsid w:val="00C57583"/>
    <w:rsid w:val="00C63073"/>
    <w:rsid w:val="00C75738"/>
    <w:rsid w:val="00C77AC5"/>
    <w:rsid w:val="00C94348"/>
    <w:rsid w:val="00CA76B7"/>
    <w:rsid w:val="00CB3027"/>
    <w:rsid w:val="00CB4450"/>
    <w:rsid w:val="00CC55E6"/>
    <w:rsid w:val="00CF2360"/>
    <w:rsid w:val="00D546DD"/>
    <w:rsid w:val="00D720B4"/>
    <w:rsid w:val="00D874BD"/>
    <w:rsid w:val="00D94771"/>
    <w:rsid w:val="00DA2432"/>
    <w:rsid w:val="00DD2334"/>
    <w:rsid w:val="00DD6E88"/>
    <w:rsid w:val="00E12C3C"/>
    <w:rsid w:val="00E26343"/>
    <w:rsid w:val="00E321E0"/>
    <w:rsid w:val="00E34B36"/>
    <w:rsid w:val="00E4615F"/>
    <w:rsid w:val="00E478F0"/>
    <w:rsid w:val="00E614BD"/>
    <w:rsid w:val="00E84889"/>
    <w:rsid w:val="00E8572A"/>
    <w:rsid w:val="00E923BB"/>
    <w:rsid w:val="00EB1711"/>
    <w:rsid w:val="00EB384B"/>
    <w:rsid w:val="00EE76A9"/>
    <w:rsid w:val="00EF0740"/>
    <w:rsid w:val="00F01938"/>
    <w:rsid w:val="00F13967"/>
    <w:rsid w:val="00F14E2D"/>
    <w:rsid w:val="00F314CB"/>
    <w:rsid w:val="00F31D12"/>
    <w:rsid w:val="00F44C21"/>
    <w:rsid w:val="00F508F8"/>
    <w:rsid w:val="00F52E31"/>
    <w:rsid w:val="00F5489A"/>
    <w:rsid w:val="00F55F2B"/>
    <w:rsid w:val="00F85861"/>
    <w:rsid w:val="00F955CC"/>
    <w:rsid w:val="00FA1D0E"/>
    <w:rsid w:val="00FD1814"/>
    <w:rsid w:val="00FE2003"/>
    <w:rsid w:val="00FE60EF"/>
    <w:rsid w:val="00FF51A5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C366A0"/>
  <w15:chartTrackingRefBased/>
  <w15:docId w15:val="{A754ED98-8EE1-4E14-BC25-34D9C1A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A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h1,H1"/>
    <w:basedOn w:val="Normal"/>
    <w:next w:val="Normal"/>
    <w:link w:val="Heading1Char"/>
    <w:qFormat/>
    <w:rsid w:val="002378AA"/>
    <w:pPr>
      <w:keepNext/>
      <w:outlineLvl w:val="0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"/>
    <w:link w:val="Heading1"/>
    <w:qFormat/>
    <w:rsid w:val="002378AA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2378AA"/>
    <w:pPr>
      <w:jc w:val="center"/>
    </w:pPr>
    <w:rPr>
      <w:rFonts w:ascii="Arial" w:hAnsi="Arial"/>
      <w:b/>
      <w:bCs/>
      <w:szCs w:val="20"/>
    </w:rPr>
  </w:style>
  <w:style w:type="character" w:customStyle="1" w:styleId="TitleChar">
    <w:name w:val="Title Char"/>
    <w:link w:val="Title"/>
    <w:rsid w:val="002378AA"/>
    <w:rPr>
      <w:rFonts w:ascii="Arial" w:eastAsia="Times New Roman" w:hAnsi="Arial" w:cs="Times New Roman"/>
      <w:b/>
      <w:bCs/>
      <w:sz w:val="24"/>
      <w:szCs w:val="20"/>
      <w:lang w:val="en-AU"/>
    </w:rPr>
  </w:style>
  <w:style w:type="paragraph" w:styleId="Subtitle">
    <w:name w:val="Subtitle"/>
    <w:basedOn w:val="Normal"/>
    <w:link w:val="SubtitleChar"/>
    <w:qFormat/>
    <w:rsid w:val="002378AA"/>
    <w:rPr>
      <w:rFonts w:ascii="Arial" w:hAnsi="Arial"/>
      <w:b/>
      <w:bCs/>
      <w:sz w:val="18"/>
      <w:szCs w:val="20"/>
    </w:rPr>
  </w:style>
  <w:style w:type="character" w:customStyle="1" w:styleId="SubtitleChar">
    <w:name w:val="Subtitle Char"/>
    <w:link w:val="Subtitle"/>
    <w:qFormat/>
    <w:rsid w:val="002378AA"/>
    <w:rPr>
      <w:rFonts w:ascii="Arial" w:eastAsia="Times New Roman" w:hAnsi="Arial" w:cs="Times New Roman"/>
      <w:b/>
      <w:bCs/>
      <w:sz w:val="18"/>
      <w:szCs w:val="20"/>
      <w:lang w:val="en-AU"/>
    </w:rPr>
  </w:style>
  <w:style w:type="paragraph" w:styleId="Header">
    <w:name w:val="header"/>
    <w:basedOn w:val="Normal"/>
    <w:link w:val="HeaderChar"/>
    <w:unhideWhenUsed/>
    <w:rsid w:val="002378A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378A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78AA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378AA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uiPriority w:val="99"/>
    <w:semiHidden/>
    <w:unhideWhenUsed/>
    <w:rsid w:val="00383DDF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163A39"/>
    <w:pPr>
      <w:widowControl w:val="0"/>
    </w:pPr>
    <w:rPr>
      <w:rFonts w:eastAsia="DengXian"/>
      <w:sz w:val="22"/>
      <w:szCs w:val="20"/>
    </w:rPr>
  </w:style>
  <w:style w:type="character" w:customStyle="1" w:styleId="BodyTextChar">
    <w:name w:val="Body Text Char"/>
    <w:link w:val="BodyText"/>
    <w:semiHidden/>
    <w:rsid w:val="00163A39"/>
    <w:rPr>
      <w:rFonts w:ascii="Times New Roman" w:eastAsia="DengXian" w:hAnsi="Times New Roman"/>
      <w:sz w:val="22"/>
      <w:lang w:val="en-AU" w:eastAsia="en-US"/>
    </w:rPr>
  </w:style>
  <w:style w:type="paragraph" w:styleId="BodyText2">
    <w:name w:val="Body Text 2"/>
    <w:basedOn w:val="Normal"/>
    <w:link w:val="BodyText2Char"/>
    <w:semiHidden/>
    <w:rsid w:val="00163A39"/>
    <w:pPr>
      <w:widowControl w:val="0"/>
    </w:pPr>
    <w:rPr>
      <w:rFonts w:eastAsia="DengXian"/>
      <w:szCs w:val="20"/>
    </w:rPr>
  </w:style>
  <w:style w:type="character" w:customStyle="1" w:styleId="BodyText2Char">
    <w:name w:val="Body Text 2 Char"/>
    <w:link w:val="BodyText2"/>
    <w:semiHidden/>
    <w:rsid w:val="00163A39"/>
    <w:rPr>
      <w:rFonts w:ascii="Times New Roman" w:eastAsia="DengXian" w:hAnsi="Times New Roman"/>
      <w:sz w:val="24"/>
      <w:lang w:val="en-AU" w:eastAsia="en-US"/>
    </w:rPr>
  </w:style>
  <w:style w:type="paragraph" w:customStyle="1" w:styleId="Default">
    <w:name w:val="Default"/>
    <w:rsid w:val="00F314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MAIN-TITLE">
    <w:name w:val="MAIN-TITLE"/>
    <w:basedOn w:val="Normal"/>
    <w:qFormat/>
    <w:rsid w:val="00126D0B"/>
    <w:pPr>
      <w:snapToGrid w:val="0"/>
      <w:jc w:val="center"/>
    </w:pPr>
    <w:rPr>
      <w:rFonts w:ascii="Arial" w:eastAsia="DengXian" w:hAnsi="Arial" w:cs="Arial"/>
      <w:b/>
      <w:bCs/>
      <w:spacing w:val="8"/>
      <w:lang w:val="en-GB" w:eastAsia="zh-CN"/>
    </w:rPr>
  </w:style>
  <w:style w:type="paragraph" w:customStyle="1" w:styleId="NOTE">
    <w:name w:val="NOTE"/>
    <w:basedOn w:val="Normal"/>
    <w:next w:val="Normal"/>
    <w:qFormat/>
    <w:rsid w:val="00E478F0"/>
    <w:pPr>
      <w:snapToGrid w:val="0"/>
      <w:spacing w:before="100" w:after="100"/>
      <w:jc w:val="both"/>
    </w:pPr>
    <w:rPr>
      <w:rFonts w:ascii="Arial" w:eastAsia="DengXian" w:hAnsi="Arial" w:cs="Arial"/>
      <w:spacing w:val="8"/>
      <w:sz w:val="16"/>
      <w:szCs w:val="16"/>
      <w:lang w:val="en-GB" w:eastAsia="zh-CN"/>
    </w:rPr>
  </w:style>
  <w:style w:type="paragraph" w:styleId="ListBullet">
    <w:name w:val="List Bullet"/>
    <w:basedOn w:val="Normal"/>
    <w:qFormat/>
    <w:rsid w:val="00E478F0"/>
    <w:pPr>
      <w:numPr>
        <w:numId w:val="6"/>
      </w:numPr>
      <w:snapToGrid w:val="0"/>
      <w:spacing w:after="100"/>
      <w:jc w:val="both"/>
    </w:pPr>
    <w:rPr>
      <w:rFonts w:ascii="Arial" w:eastAsia="DengXian" w:hAnsi="Arial" w:cs="Arial"/>
      <w:spacing w:val="8"/>
      <w:sz w:val="20"/>
      <w:szCs w:val="20"/>
      <w:lang w:val="en-GB" w:eastAsia="zh-CN"/>
    </w:rPr>
  </w:style>
  <w:style w:type="paragraph" w:styleId="ListNumber">
    <w:name w:val="List Number"/>
    <w:basedOn w:val="List"/>
    <w:qFormat/>
    <w:rsid w:val="00913D0E"/>
    <w:pPr>
      <w:snapToGrid w:val="0"/>
      <w:spacing w:after="100"/>
      <w:ind w:left="0" w:firstLine="0"/>
      <w:contextualSpacing w:val="0"/>
      <w:jc w:val="both"/>
    </w:pPr>
    <w:rPr>
      <w:rFonts w:ascii="Arial" w:eastAsiaTheme="minorEastAsia" w:hAnsi="Arial" w:cs="Arial"/>
      <w:spacing w:val="8"/>
      <w:sz w:val="20"/>
      <w:szCs w:val="20"/>
      <w:lang w:val="en-GB" w:eastAsia="zh-CN"/>
    </w:rPr>
  </w:style>
  <w:style w:type="paragraph" w:styleId="List">
    <w:name w:val="List"/>
    <w:basedOn w:val="Normal"/>
    <w:uiPriority w:val="99"/>
    <w:semiHidden/>
    <w:unhideWhenUsed/>
    <w:rsid w:val="00913D0E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0E6099"/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6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6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6099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099"/>
    <w:rPr>
      <w:rFonts w:ascii="Times New Roman" w:eastAsia="Times New Roman" w:hAnsi="Times New Roman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81E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ine.kane@iecex.com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2024-07-19T03:01:00Z</dcterms:created>
  <dcterms:modified xsi:type="dcterms:W3CDTF">2024-07-19T03:01:00Z</dcterms:modified>
</cp:coreProperties>
</file>